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87733C" w14:textId="77777777" w:rsidR="00A2518C" w:rsidRPr="00FE6A2F" w:rsidRDefault="00A2518C" w:rsidP="00A2518C">
      <w:pPr>
        <w:pStyle w:val="Normlny1"/>
        <w:ind w:left="6372" w:firstLine="708"/>
        <w:jc w:val="both"/>
        <w:rPr>
          <w:rFonts w:ascii="Inter" w:hAnsi="Inter"/>
          <w:sz w:val="21"/>
          <w:szCs w:val="21"/>
        </w:rPr>
      </w:pPr>
      <w:r w:rsidRPr="00FE6A2F">
        <w:rPr>
          <w:rFonts w:ascii="Inter" w:hAnsi="Inter"/>
          <w:sz w:val="21"/>
          <w:szCs w:val="21"/>
        </w:rPr>
        <w:t>Evidenčné číslo: MsP/25/...</w:t>
      </w:r>
    </w:p>
    <w:p w14:paraId="3D5CB557" w14:textId="77777777" w:rsidR="00A2518C" w:rsidRPr="00FE6A2F" w:rsidRDefault="00A2518C" w:rsidP="00A2518C">
      <w:pPr>
        <w:pStyle w:val="Normlny1"/>
        <w:jc w:val="center"/>
        <w:rPr>
          <w:rFonts w:ascii="Inter" w:hAnsi="Inter"/>
          <w:b/>
          <w:bCs/>
          <w:sz w:val="21"/>
          <w:szCs w:val="21"/>
        </w:rPr>
      </w:pPr>
    </w:p>
    <w:p w14:paraId="28A59DB4"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 xml:space="preserve">Rámcová dohoda na dodanie služobných uniforiem </w:t>
      </w:r>
    </w:p>
    <w:p w14:paraId="749FC6B9" w14:textId="77777777" w:rsidR="00A2518C" w:rsidRPr="00FE6A2F" w:rsidRDefault="00A2518C" w:rsidP="00A2518C">
      <w:pPr>
        <w:pStyle w:val="Normlny1"/>
        <w:jc w:val="center"/>
        <w:rPr>
          <w:rFonts w:ascii="Inter" w:hAnsi="Inter"/>
          <w:b/>
          <w:bCs/>
          <w:sz w:val="21"/>
          <w:szCs w:val="21"/>
        </w:rPr>
      </w:pPr>
      <w:r w:rsidRPr="00FE6A2F">
        <w:rPr>
          <w:rFonts w:ascii="Inter" w:hAnsi="Inter"/>
          <w:sz w:val="21"/>
          <w:szCs w:val="21"/>
        </w:rPr>
        <w:t>(ďalej len ako „</w:t>
      </w:r>
      <w:r w:rsidRPr="00FE6A2F">
        <w:rPr>
          <w:rFonts w:ascii="Inter" w:hAnsi="Inter"/>
          <w:b/>
          <w:bCs/>
          <w:sz w:val="21"/>
          <w:szCs w:val="21"/>
        </w:rPr>
        <w:t>rámcová dohoda</w:t>
      </w:r>
      <w:r w:rsidRPr="00FE6A2F">
        <w:rPr>
          <w:rFonts w:ascii="Inter" w:hAnsi="Inter"/>
          <w:sz w:val="21"/>
          <w:szCs w:val="21"/>
        </w:rPr>
        <w:t>“)</w:t>
      </w:r>
    </w:p>
    <w:p w14:paraId="30979A39" w14:textId="77777777" w:rsidR="00A2518C" w:rsidRPr="00FE6A2F" w:rsidRDefault="00A2518C" w:rsidP="00A2518C">
      <w:pPr>
        <w:pStyle w:val="Normlny1"/>
        <w:jc w:val="center"/>
        <w:rPr>
          <w:rFonts w:ascii="Inter" w:hAnsi="Inter"/>
          <w:sz w:val="21"/>
          <w:szCs w:val="21"/>
        </w:rPr>
      </w:pPr>
      <w:r w:rsidRPr="00FE6A2F">
        <w:rPr>
          <w:rFonts w:ascii="Inter" w:hAnsi="Inter"/>
          <w:sz w:val="21"/>
          <w:szCs w:val="21"/>
        </w:rPr>
        <w:t xml:space="preserve"> uzavretá v zmysle § 269 ods. 2 zákona č. 513/1991 Zb. Obchodný zákonník v znení neskorších predpisov</w:t>
      </w:r>
    </w:p>
    <w:p w14:paraId="43044FA7" w14:textId="77777777" w:rsidR="00A2518C" w:rsidRPr="00FE6A2F" w:rsidRDefault="00A2518C" w:rsidP="00A2518C">
      <w:pPr>
        <w:pStyle w:val="Normlny1"/>
        <w:jc w:val="center"/>
        <w:rPr>
          <w:rFonts w:ascii="Inter" w:hAnsi="Inter"/>
          <w:sz w:val="21"/>
          <w:szCs w:val="21"/>
        </w:rPr>
      </w:pPr>
    </w:p>
    <w:p w14:paraId="1770966F" w14:textId="77777777" w:rsidR="00A2518C" w:rsidRPr="00FE6A2F" w:rsidRDefault="00A2518C" w:rsidP="00A2518C">
      <w:pPr>
        <w:pStyle w:val="Normlny1"/>
        <w:jc w:val="center"/>
        <w:rPr>
          <w:rFonts w:ascii="Inter" w:hAnsi="Inter"/>
          <w:sz w:val="21"/>
          <w:szCs w:val="21"/>
        </w:rPr>
      </w:pPr>
    </w:p>
    <w:p w14:paraId="5547CEDB" w14:textId="77777777" w:rsidR="00A2518C" w:rsidRPr="00FE6A2F" w:rsidRDefault="00A2518C" w:rsidP="00A2518C">
      <w:pPr>
        <w:pStyle w:val="Normlny1"/>
        <w:rPr>
          <w:rFonts w:ascii="Inter" w:hAnsi="Inter"/>
          <w:sz w:val="21"/>
          <w:szCs w:val="21"/>
        </w:rPr>
      </w:pPr>
    </w:p>
    <w:p w14:paraId="3ED779AE"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obchodné meno:</w:t>
      </w:r>
      <w:r w:rsidRPr="00FE6A2F">
        <w:rPr>
          <w:rFonts w:ascii="Inter" w:hAnsi="Inter"/>
          <w:sz w:val="21"/>
          <w:szCs w:val="21"/>
        </w:rPr>
        <w:tab/>
      </w:r>
      <w:r w:rsidRPr="00FE6A2F">
        <w:rPr>
          <w:rFonts w:ascii="Inter" w:hAnsi="Inter"/>
          <w:b/>
          <w:bCs/>
          <w:sz w:val="21"/>
          <w:szCs w:val="21"/>
        </w:rPr>
        <w:t>Hlavné mesto Slovenskej republiky Bratislava</w:t>
      </w:r>
    </w:p>
    <w:p w14:paraId="6B63E50B"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sídlo:</w:t>
      </w:r>
      <w:r w:rsidRPr="00FE6A2F">
        <w:rPr>
          <w:rFonts w:ascii="Inter" w:hAnsi="Inter"/>
          <w:sz w:val="21"/>
          <w:szCs w:val="21"/>
        </w:rPr>
        <w:tab/>
        <w:t>Primaciálne nám. 1, Bratislava</w:t>
      </w:r>
    </w:p>
    <w:p w14:paraId="7256D938"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IČO:</w:t>
      </w:r>
      <w:r w:rsidRPr="00FE6A2F">
        <w:rPr>
          <w:rFonts w:ascii="Inter" w:hAnsi="Inter"/>
          <w:sz w:val="21"/>
          <w:szCs w:val="21"/>
        </w:rPr>
        <w:tab/>
        <w:t>00603481</w:t>
      </w:r>
    </w:p>
    <w:p w14:paraId="08D82DDC"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DIČ:</w:t>
      </w:r>
      <w:r w:rsidRPr="00FE6A2F">
        <w:rPr>
          <w:rFonts w:ascii="Inter" w:hAnsi="Inter"/>
          <w:sz w:val="21"/>
          <w:szCs w:val="21"/>
        </w:rPr>
        <w:tab/>
        <w:t>2020372596</w:t>
      </w:r>
    </w:p>
    <w:p w14:paraId="686415C7"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IČ DPH:</w:t>
      </w:r>
      <w:r w:rsidRPr="00FE6A2F">
        <w:rPr>
          <w:rFonts w:ascii="Inter" w:hAnsi="Inter"/>
          <w:sz w:val="21"/>
          <w:szCs w:val="21"/>
        </w:rPr>
        <w:tab/>
        <w:t>SK2020372596</w:t>
      </w:r>
    </w:p>
    <w:p w14:paraId="62A470B9"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bankové spojenie:</w:t>
      </w:r>
      <w:r w:rsidRPr="00FE6A2F">
        <w:rPr>
          <w:rFonts w:ascii="Inter" w:hAnsi="Inter"/>
          <w:sz w:val="21"/>
          <w:szCs w:val="21"/>
        </w:rPr>
        <w:tab/>
        <w:t>Československá obchodná banka, a.s.</w:t>
      </w:r>
    </w:p>
    <w:p w14:paraId="59854598"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IBAN:</w:t>
      </w:r>
      <w:r w:rsidRPr="00FE6A2F">
        <w:rPr>
          <w:rFonts w:ascii="Inter" w:hAnsi="Inter"/>
          <w:sz w:val="21"/>
          <w:szCs w:val="21"/>
        </w:rPr>
        <w:tab/>
        <w:t>SK17 7500 0000 0002 2503 0913/CEKOSKBX</w:t>
      </w:r>
      <w:r w:rsidRPr="00FE6A2F">
        <w:rPr>
          <w:rFonts w:ascii="Inter" w:hAnsi="Inter"/>
          <w:b/>
          <w:bCs/>
          <w:sz w:val="21"/>
          <w:szCs w:val="21"/>
        </w:rPr>
        <w:t> </w:t>
      </w:r>
    </w:p>
    <w:p w14:paraId="68CBB0A2"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štatutárny orgán:</w:t>
      </w:r>
      <w:r w:rsidRPr="00FE6A2F">
        <w:rPr>
          <w:rFonts w:ascii="Inter" w:hAnsi="Inter"/>
          <w:sz w:val="21"/>
          <w:szCs w:val="21"/>
        </w:rPr>
        <w:tab/>
        <w:t>Ing. arch Matúš Vallo - Primátor</w:t>
      </w:r>
    </w:p>
    <w:p w14:paraId="69441D93" w14:textId="77777777" w:rsidR="00A2518C" w:rsidRPr="00FE6A2F" w:rsidRDefault="00A2518C" w:rsidP="00A2518C">
      <w:pPr>
        <w:tabs>
          <w:tab w:val="left" w:pos="3686"/>
          <w:tab w:val="left" w:pos="3828"/>
        </w:tabs>
        <w:spacing w:after="0" w:line="264" w:lineRule="auto"/>
        <w:jc w:val="both"/>
        <w:rPr>
          <w:rFonts w:ascii="Inter" w:hAnsi="Inter"/>
          <w:sz w:val="21"/>
          <w:szCs w:val="21"/>
        </w:rPr>
      </w:pPr>
      <w:r w:rsidRPr="00FE6A2F">
        <w:rPr>
          <w:rFonts w:ascii="Inter" w:hAnsi="Inter"/>
          <w:color w:val="000000" w:themeColor="text1"/>
          <w:sz w:val="21"/>
          <w:szCs w:val="21"/>
        </w:rPr>
        <w:t>kontaktná osoba pre túto Dohodu:</w:t>
      </w:r>
      <w:r w:rsidRPr="00FE6A2F">
        <w:rPr>
          <w:rFonts w:ascii="Inter" w:hAnsi="Inter"/>
          <w:sz w:val="21"/>
          <w:szCs w:val="21"/>
        </w:rPr>
        <w:tab/>
        <w:t xml:space="preserve">Ing. Artur Kottner, PhD. MBA, </w:t>
      </w:r>
      <w:hyperlink r:id="rId7" w:history="1">
        <w:r w:rsidRPr="00FE6A2F">
          <w:rPr>
            <w:rFonts w:ascii="Inter" w:hAnsi="Inter"/>
            <w:sz w:val="21"/>
            <w:szCs w:val="21"/>
          </w:rPr>
          <w:t xml:space="preserve"> artur.kottner@mp.bratislava.sk</w:t>
        </w:r>
        <w:r w:rsidRPr="00FE6A2F">
          <w:rPr>
            <w:rStyle w:val="Hypertextovprepojenie"/>
            <w:rFonts w:ascii="Inter" w:hAnsi="Inter"/>
            <w:sz w:val="21"/>
            <w:szCs w:val="21"/>
          </w:rPr>
          <w:t xml:space="preserve"> </w:t>
        </w:r>
      </w:hyperlink>
    </w:p>
    <w:p w14:paraId="752F91BA" w14:textId="77777777" w:rsidR="00A2518C" w:rsidRPr="00FE6A2F" w:rsidRDefault="00A2518C" w:rsidP="00A2518C">
      <w:pPr>
        <w:tabs>
          <w:tab w:val="left" w:pos="4536"/>
        </w:tabs>
        <w:spacing w:after="0" w:line="264" w:lineRule="auto"/>
        <w:ind w:firstLine="4536"/>
        <w:jc w:val="both"/>
        <w:rPr>
          <w:rFonts w:ascii="Inter" w:hAnsi="Inter"/>
          <w:color w:val="000000" w:themeColor="text1"/>
          <w:sz w:val="21"/>
          <w:szCs w:val="21"/>
        </w:rPr>
      </w:pPr>
    </w:p>
    <w:p w14:paraId="3CF67A0B" w14:textId="77777777" w:rsidR="00A2518C" w:rsidRPr="00FE6A2F" w:rsidRDefault="00A2518C" w:rsidP="00A2518C">
      <w:pPr>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(ďalej len „</w:t>
      </w:r>
      <w:r w:rsidRPr="00FE6A2F">
        <w:rPr>
          <w:rFonts w:ascii="Inter" w:hAnsi="Inter"/>
          <w:b/>
          <w:bCs/>
          <w:color w:val="000000" w:themeColor="text1"/>
          <w:sz w:val="21"/>
          <w:szCs w:val="21"/>
        </w:rPr>
        <w:t>Odberateľ</w:t>
      </w:r>
      <w:r w:rsidRPr="00FE6A2F">
        <w:rPr>
          <w:rFonts w:ascii="Inter" w:hAnsi="Inter"/>
          <w:color w:val="000000" w:themeColor="text1"/>
          <w:sz w:val="21"/>
          <w:szCs w:val="21"/>
        </w:rPr>
        <w:t>“)</w:t>
      </w:r>
      <w:r w:rsidRPr="00FE6A2F">
        <w:rPr>
          <w:rFonts w:ascii="Inter" w:hAnsi="Inter"/>
          <w:b/>
          <w:bCs/>
          <w:color w:val="000000" w:themeColor="text1"/>
          <w:sz w:val="21"/>
          <w:szCs w:val="21"/>
        </w:rPr>
        <w:t xml:space="preserve"> </w:t>
      </w:r>
    </w:p>
    <w:p w14:paraId="56B4BA02" w14:textId="77777777" w:rsidR="00A2518C" w:rsidRPr="00FE6A2F" w:rsidRDefault="00A2518C" w:rsidP="00A2518C">
      <w:pPr>
        <w:pStyle w:val="Normlny1"/>
        <w:rPr>
          <w:rFonts w:ascii="Inter" w:hAnsi="Inter"/>
          <w:sz w:val="21"/>
          <w:szCs w:val="21"/>
        </w:rPr>
      </w:pPr>
    </w:p>
    <w:p w14:paraId="6E50B98A" w14:textId="77777777" w:rsidR="00A2518C" w:rsidRPr="00FE6A2F" w:rsidRDefault="00A2518C" w:rsidP="00A2518C">
      <w:pPr>
        <w:pStyle w:val="Normlny1"/>
        <w:jc w:val="center"/>
        <w:rPr>
          <w:rFonts w:ascii="Inter" w:hAnsi="Inter"/>
          <w:sz w:val="21"/>
          <w:szCs w:val="21"/>
        </w:rPr>
      </w:pPr>
      <w:r w:rsidRPr="00FE6A2F">
        <w:rPr>
          <w:rFonts w:ascii="Inter" w:hAnsi="Inter"/>
          <w:sz w:val="21"/>
          <w:szCs w:val="21"/>
        </w:rPr>
        <w:t>a</w:t>
      </w:r>
    </w:p>
    <w:p w14:paraId="29EAC2AB" w14:textId="77777777" w:rsidR="00A2518C" w:rsidRPr="00FE6A2F" w:rsidRDefault="00A2518C" w:rsidP="00A2518C">
      <w:pPr>
        <w:pStyle w:val="Normlny1"/>
        <w:jc w:val="center"/>
        <w:rPr>
          <w:rFonts w:ascii="Inter" w:hAnsi="Inter"/>
          <w:sz w:val="21"/>
          <w:szCs w:val="21"/>
        </w:rPr>
      </w:pPr>
    </w:p>
    <w:p w14:paraId="2E3AE460" w14:textId="77777777" w:rsidR="00A2518C" w:rsidRPr="00FE6A2F" w:rsidRDefault="00A2518C" w:rsidP="00A2518C">
      <w:pPr>
        <w:pStyle w:val="Normlny1"/>
        <w:jc w:val="both"/>
        <w:rPr>
          <w:rFonts w:ascii="Inter" w:hAnsi="Inter"/>
          <w:sz w:val="21"/>
          <w:szCs w:val="21"/>
        </w:rPr>
      </w:pPr>
    </w:p>
    <w:p w14:paraId="245810F1"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p>
    <w:p w14:paraId="618EADC3"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obchodné meno:</w:t>
      </w:r>
      <w:r w:rsidRPr="00697EA0">
        <w:rPr>
          <w:rFonts w:ascii="Inter" w:hAnsi="Inter"/>
          <w:sz w:val="21"/>
          <w:szCs w:val="21"/>
        </w:rPr>
        <w:tab/>
      </w:r>
    </w:p>
    <w:p w14:paraId="39AD053B"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sídlo:</w:t>
      </w:r>
      <w:r w:rsidRPr="00697EA0">
        <w:rPr>
          <w:rFonts w:ascii="Inter" w:hAnsi="Inter"/>
          <w:sz w:val="21"/>
          <w:szCs w:val="21"/>
        </w:rPr>
        <w:tab/>
      </w:r>
    </w:p>
    <w:p w14:paraId="3DAE77C8"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IČO:</w:t>
      </w:r>
      <w:r w:rsidRPr="00697EA0">
        <w:rPr>
          <w:rFonts w:ascii="Inter" w:hAnsi="Inter"/>
          <w:sz w:val="21"/>
          <w:szCs w:val="21"/>
        </w:rPr>
        <w:tab/>
      </w:r>
    </w:p>
    <w:p w14:paraId="69361B34"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DIČ:</w:t>
      </w:r>
      <w:r w:rsidRPr="00697EA0">
        <w:rPr>
          <w:rFonts w:ascii="Inter" w:hAnsi="Inter"/>
          <w:sz w:val="21"/>
          <w:szCs w:val="21"/>
        </w:rPr>
        <w:tab/>
      </w:r>
    </w:p>
    <w:p w14:paraId="5BBE9B24"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IČ DPH:</w:t>
      </w:r>
      <w:r w:rsidRPr="00697EA0">
        <w:rPr>
          <w:rFonts w:ascii="Inter" w:hAnsi="Inter"/>
          <w:sz w:val="21"/>
          <w:szCs w:val="21"/>
        </w:rPr>
        <w:tab/>
      </w:r>
    </w:p>
    <w:p w14:paraId="3A529A95" w14:textId="77777777" w:rsidR="00A2518C" w:rsidRPr="00697EA0" w:rsidRDefault="00A2518C" w:rsidP="00A2518C">
      <w:pPr>
        <w:tabs>
          <w:tab w:val="left" w:pos="3686"/>
          <w:tab w:val="left" w:pos="4536"/>
        </w:tabs>
        <w:spacing w:after="0" w:line="264" w:lineRule="auto"/>
        <w:ind w:left="4536" w:hanging="4536"/>
        <w:jc w:val="both"/>
        <w:rPr>
          <w:rFonts w:ascii="Inter" w:hAnsi="Inter"/>
          <w:color w:val="000000" w:themeColor="text1"/>
          <w:sz w:val="21"/>
          <w:szCs w:val="21"/>
        </w:rPr>
      </w:pPr>
      <w:r w:rsidRPr="00697EA0">
        <w:rPr>
          <w:rFonts w:ascii="Inter" w:hAnsi="Inter"/>
          <w:color w:val="000000" w:themeColor="text1"/>
          <w:sz w:val="21"/>
          <w:szCs w:val="21"/>
        </w:rPr>
        <w:t>zápis:</w:t>
      </w:r>
      <w:r w:rsidRPr="00697EA0">
        <w:rPr>
          <w:rFonts w:ascii="Inter" w:hAnsi="Inter"/>
          <w:sz w:val="21"/>
          <w:szCs w:val="21"/>
        </w:rPr>
        <w:tab/>
      </w:r>
    </w:p>
    <w:p w14:paraId="0E010C31"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bankové spojenie:</w:t>
      </w:r>
      <w:r w:rsidRPr="00697EA0">
        <w:rPr>
          <w:rFonts w:ascii="Inter" w:hAnsi="Inter"/>
          <w:sz w:val="21"/>
          <w:szCs w:val="21"/>
        </w:rPr>
        <w:tab/>
      </w:r>
    </w:p>
    <w:p w14:paraId="593D60E8"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IBAN:</w:t>
      </w:r>
      <w:r w:rsidRPr="00697EA0">
        <w:rPr>
          <w:rFonts w:ascii="Inter" w:hAnsi="Inter"/>
          <w:sz w:val="21"/>
          <w:szCs w:val="21"/>
        </w:rPr>
        <w:tab/>
      </w:r>
    </w:p>
    <w:p w14:paraId="22BB8B76"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štatutárny orgán:</w:t>
      </w:r>
      <w:r w:rsidRPr="00697EA0">
        <w:rPr>
          <w:rFonts w:ascii="Inter" w:hAnsi="Inter"/>
          <w:sz w:val="21"/>
          <w:szCs w:val="21"/>
        </w:rPr>
        <w:tab/>
      </w:r>
    </w:p>
    <w:p w14:paraId="0FE1E5EB"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kontaktná osoba pre túto Dohodu:</w:t>
      </w:r>
      <w:r w:rsidRPr="00697EA0">
        <w:rPr>
          <w:rFonts w:ascii="Inter" w:hAnsi="Inter"/>
          <w:sz w:val="21"/>
          <w:szCs w:val="21"/>
        </w:rPr>
        <w:tab/>
      </w:r>
      <w:r w:rsidRPr="00697EA0">
        <w:rPr>
          <w:rFonts w:ascii="Inter" w:hAnsi="Inter"/>
          <w:sz w:val="21"/>
          <w:szCs w:val="21"/>
        </w:rPr>
        <w:tab/>
      </w:r>
    </w:p>
    <w:p w14:paraId="683E16C0" w14:textId="77777777" w:rsidR="00A2518C" w:rsidRPr="00697EA0" w:rsidRDefault="00A2518C" w:rsidP="00A2518C">
      <w:pPr>
        <w:tabs>
          <w:tab w:val="left" w:pos="4536"/>
        </w:tabs>
        <w:spacing w:after="0" w:line="264" w:lineRule="auto"/>
        <w:ind w:firstLine="4536"/>
        <w:jc w:val="both"/>
        <w:rPr>
          <w:rFonts w:ascii="Inter" w:hAnsi="Inter"/>
          <w:color w:val="000000" w:themeColor="text1"/>
          <w:sz w:val="21"/>
          <w:szCs w:val="21"/>
        </w:rPr>
      </w:pPr>
    </w:p>
    <w:p w14:paraId="30FBAE4D" w14:textId="77777777" w:rsidR="00A2518C" w:rsidRPr="00FE6A2F" w:rsidRDefault="00A2518C" w:rsidP="00A2518C">
      <w:pPr>
        <w:pStyle w:val="Normlny1"/>
        <w:rPr>
          <w:rFonts w:ascii="Inter" w:hAnsi="Inter"/>
          <w:sz w:val="21"/>
          <w:szCs w:val="21"/>
        </w:rPr>
      </w:pPr>
      <w:r w:rsidRPr="00FE6A2F">
        <w:rPr>
          <w:rStyle w:val="Predvolenpsmoodseku1"/>
          <w:rFonts w:ascii="Inter" w:hAnsi="Inter"/>
          <w:sz w:val="21"/>
          <w:szCs w:val="21"/>
        </w:rPr>
        <w:t>(ďalej len „</w:t>
      </w:r>
      <w:r w:rsidRPr="00FE6A2F">
        <w:rPr>
          <w:rStyle w:val="Predvolenpsmoodseku1"/>
          <w:rFonts w:ascii="Inter" w:hAnsi="Inter"/>
          <w:b/>
          <w:bCs/>
          <w:sz w:val="21"/>
          <w:szCs w:val="21"/>
        </w:rPr>
        <w:t>Dodávateľ</w:t>
      </w:r>
      <w:r w:rsidRPr="00FE6A2F">
        <w:rPr>
          <w:rStyle w:val="Predvolenpsmoodseku1"/>
          <w:rFonts w:ascii="Inter" w:hAnsi="Inter"/>
          <w:sz w:val="21"/>
          <w:szCs w:val="21"/>
        </w:rPr>
        <w:t>“)</w:t>
      </w:r>
    </w:p>
    <w:p w14:paraId="425A7EB0" w14:textId="77777777" w:rsidR="00A2518C" w:rsidRPr="00FE6A2F" w:rsidRDefault="00A2518C" w:rsidP="00A2518C">
      <w:pPr>
        <w:pStyle w:val="Normlny1"/>
        <w:spacing w:before="120"/>
        <w:rPr>
          <w:rFonts w:ascii="Inter" w:hAnsi="Inter"/>
          <w:sz w:val="21"/>
          <w:szCs w:val="21"/>
        </w:rPr>
      </w:pPr>
      <w:r w:rsidRPr="00FE6A2F">
        <w:rPr>
          <w:rStyle w:val="Predvolenpsmoodseku1"/>
          <w:rFonts w:ascii="Inter" w:hAnsi="Inter"/>
          <w:sz w:val="21"/>
          <w:szCs w:val="21"/>
        </w:rPr>
        <w:t>(odberateľ a dodávateľ ďalej spolu ako „</w:t>
      </w:r>
      <w:r w:rsidRPr="00FE6A2F">
        <w:rPr>
          <w:rStyle w:val="Predvolenpsmoodseku1"/>
          <w:rFonts w:ascii="Inter" w:hAnsi="Inter"/>
          <w:b/>
          <w:bCs/>
          <w:sz w:val="21"/>
          <w:szCs w:val="21"/>
        </w:rPr>
        <w:t>zmluvné strany</w:t>
      </w:r>
      <w:r w:rsidRPr="00FE6A2F">
        <w:rPr>
          <w:rStyle w:val="Predvolenpsmoodseku1"/>
          <w:rFonts w:ascii="Inter" w:hAnsi="Inter"/>
          <w:sz w:val="21"/>
          <w:szCs w:val="21"/>
        </w:rPr>
        <w:t>“ a samostatne aj „</w:t>
      </w:r>
      <w:r w:rsidRPr="00FE6A2F">
        <w:rPr>
          <w:rStyle w:val="Predvolenpsmoodseku1"/>
          <w:rFonts w:ascii="Inter" w:hAnsi="Inter"/>
          <w:b/>
          <w:bCs/>
          <w:sz w:val="21"/>
          <w:szCs w:val="21"/>
        </w:rPr>
        <w:t>zmluvná strana</w:t>
      </w:r>
      <w:r w:rsidRPr="00FE6A2F">
        <w:rPr>
          <w:rStyle w:val="Predvolenpsmoodseku1"/>
          <w:rFonts w:ascii="Inter" w:hAnsi="Inter"/>
          <w:sz w:val="21"/>
          <w:szCs w:val="21"/>
        </w:rPr>
        <w:t>“)</w:t>
      </w:r>
    </w:p>
    <w:p w14:paraId="24BB010D" w14:textId="77777777" w:rsidR="00A2518C" w:rsidRPr="00FE6A2F" w:rsidRDefault="00A2518C" w:rsidP="00A2518C">
      <w:pPr>
        <w:pStyle w:val="Normlny1"/>
        <w:rPr>
          <w:rFonts w:ascii="Inter" w:hAnsi="Inter"/>
          <w:b/>
          <w:bCs/>
          <w:sz w:val="21"/>
          <w:szCs w:val="21"/>
        </w:rPr>
      </w:pPr>
    </w:p>
    <w:p w14:paraId="352424C4" w14:textId="77777777" w:rsidR="00A2518C" w:rsidRPr="00FE6A2F" w:rsidRDefault="00A2518C" w:rsidP="00A2518C">
      <w:pPr>
        <w:pStyle w:val="Normlny1"/>
        <w:spacing w:before="120"/>
        <w:jc w:val="center"/>
        <w:rPr>
          <w:rFonts w:ascii="Inter" w:hAnsi="Inter"/>
          <w:b/>
          <w:bCs/>
          <w:sz w:val="21"/>
          <w:szCs w:val="21"/>
        </w:rPr>
      </w:pPr>
      <w:r w:rsidRPr="00FE6A2F">
        <w:rPr>
          <w:rFonts w:ascii="Inter" w:hAnsi="Inter"/>
          <w:b/>
          <w:bCs/>
          <w:sz w:val="21"/>
          <w:szCs w:val="21"/>
        </w:rPr>
        <w:t>Preambula</w:t>
      </w:r>
    </w:p>
    <w:p w14:paraId="46A35343" w14:textId="1E88BAE0" w:rsidR="00A2518C" w:rsidRPr="00FE6A2F" w:rsidRDefault="00A2518C" w:rsidP="00A2518C">
      <w:pPr>
        <w:pStyle w:val="Odsekzoznamu1"/>
        <w:ind w:left="0"/>
        <w:jc w:val="both"/>
        <w:rPr>
          <w:rFonts w:ascii="Inter" w:hAnsi="Inter" w:cs="Times New Roman"/>
          <w:color w:val="7030A0"/>
          <w:sz w:val="21"/>
        </w:rPr>
      </w:pPr>
      <w:r w:rsidRPr="00FE6A2F">
        <w:rPr>
          <w:rFonts w:ascii="Inter" w:hAnsi="Inter" w:cs="Times New Roman"/>
          <w:sz w:val="21"/>
        </w:rPr>
        <w:t xml:space="preserve">Rámcová dohoda sa uzatvára </w:t>
      </w:r>
      <w:r w:rsidRPr="00FE6A2F">
        <w:rPr>
          <w:rFonts w:ascii="Inter" w:hAnsi="Inter" w:cs="Arial"/>
          <w:color w:val="000000" w:themeColor="text1"/>
          <w:sz w:val="21"/>
        </w:rPr>
        <w:t xml:space="preserve">ako výsledok </w:t>
      </w:r>
      <w:bookmarkStart w:id="0" w:name="_Hlk31364419"/>
      <w:r w:rsidRPr="00FE6A2F">
        <w:rPr>
          <w:rFonts w:ascii="Inter" w:hAnsi="Inter" w:cs="Arial"/>
          <w:color w:val="000000" w:themeColor="text1"/>
          <w:sz w:val="21"/>
        </w:rPr>
        <w:t xml:space="preserve">použitia postupu </w:t>
      </w:r>
      <w:bookmarkEnd w:id="0"/>
      <w:r w:rsidRPr="00FE6A2F">
        <w:rPr>
          <w:rFonts w:ascii="Inter" w:hAnsi="Inter" w:cs="Arial"/>
          <w:color w:val="000000" w:themeColor="text1"/>
          <w:sz w:val="21"/>
        </w:rPr>
        <w:t>zadávania nadlimitnej zákazky podľa § </w:t>
      </w:r>
      <w:hyperlink r:id="rId8" w:tgtFrame="_blank" w:history="1">
        <w:r w:rsidRPr="00FE6A2F">
          <w:rPr>
            <w:rFonts w:ascii="Inter" w:hAnsi="Inter" w:cs="Arial"/>
            <w:color w:val="000000" w:themeColor="text1"/>
            <w:sz w:val="21"/>
          </w:rPr>
          <w:t>66 zákona</w:t>
        </w:r>
      </w:hyperlink>
      <w:r w:rsidRPr="00FE6A2F">
        <w:rPr>
          <w:rFonts w:ascii="Inter" w:hAnsi="Inter" w:cs="Arial"/>
          <w:color w:val="000000" w:themeColor="text1"/>
          <w:sz w:val="21"/>
        </w:rPr>
        <w:t xml:space="preserve"> 343/2015 Z. z. o verejnom obstarávaní a o zmene a doplnení niektorých zákonov v znení neskorších predpisov (ďalej len „</w:t>
      </w:r>
      <w:r w:rsidRPr="00FE6A2F">
        <w:rPr>
          <w:rFonts w:ascii="Inter" w:hAnsi="Inter" w:cs="Arial"/>
          <w:b/>
          <w:color w:val="000000" w:themeColor="text1"/>
          <w:sz w:val="21"/>
        </w:rPr>
        <w:t>ZVO</w:t>
      </w:r>
      <w:r w:rsidRPr="00FE6A2F">
        <w:rPr>
          <w:rFonts w:ascii="Inter" w:hAnsi="Inter" w:cs="Arial"/>
          <w:color w:val="000000" w:themeColor="text1"/>
          <w:sz w:val="21"/>
        </w:rPr>
        <w:t>“) na predmet zákazky</w:t>
      </w:r>
      <w:r w:rsidRPr="00FE6A2F">
        <w:rPr>
          <w:rFonts w:ascii="Inter" w:hAnsi="Inter" w:cs="Times New Roman"/>
          <w:b/>
          <w:bCs/>
          <w:color w:val="7030A0"/>
          <w:sz w:val="21"/>
        </w:rPr>
        <w:t xml:space="preserve"> </w:t>
      </w:r>
      <w:r w:rsidRPr="00FE6A2F">
        <w:rPr>
          <w:rFonts w:ascii="Inter" w:hAnsi="Inter" w:cs="Times New Roman"/>
          <w:b/>
          <w:bCs/>
          <w:sz w:val="21"/>
        </w:rPr>
        <w:t>„</w:t>
      </w:r>
      <w:r w:rsidRPr="00FE6A2F">
        <w:rPr>
          <w:rFonts w:ascii="Inter" w:hAnsi="Inter"/>
          <w:sz w:val="21"/>
        </w:rPr>
        <w:t xml:space="preserve">Služobné uniformy pre príslušníkov Mestskej polície hlavného mesta SR Bratislava – </w:t>
      </w:r>
      <w:r w:rsidR="007902C6">
        <w:rPr>
          <w:rFonts w:ascii="Inter" w:hAnsi="Inter"/>
          <w:sz w:val="21"/>
        </w:rPr>
        <w:t>nohavice dlhé a krátke</w:t>
      </w:r>
      <w:r w:rsidRPr="00FE6A2F">
        <w:rPr>
          <w:rFonts w:ascii="Inter" w:hAnsi="Inter"/>
          <w:sz w:val="21"/>
        </w:rPr>
        <w:t>“</w:t>
      </w:r>
      <w:r w:rsidRPr="00FE6A2F">
        <w:rPr>
          <w:rFonts w:ascii="Inter" w:hAnsi="Inter" w:cs="Times New Roman"/>
          <w:sz w:val="21"/>
        </w:rPr>
        <w:t xml:space="preserve"> Oznámenie o vyhlásení verejného obstarávania bolo uverejnené v Úradnom vestníku EÚ dňa ..................... pod značkou ............................ a vo Vestníku verejného obstarávania č. ....................... zo dňa ................... pod značkou .......................</w:t>
      </w:r>
    </w:p>
    <w:p w14:paraId="02BE05F0" w14:textId="77777777" w:rsidR="00A2518C" w:rsidRPr="00FE6A2F" w:rsidRDefault="00A2518C" w:rsidP="00A2518C">
      <w:pPr>
        <w:pStyle w:val="Normlny1"/>
        <w:jc w:val="center"/>
        <w:rPr>
          <w:rFonts w:ascii="Inter" w:hAnsi="Inter"/>
          <w:b/>
          <w:bCs/>
          <w:sz w:val="21"/>
          <w:szCs w:val="21"/>
        </w:rPr>
      </w:pPr>
    </w:p>
    <w:p w14:paraId="4EF67E6F"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I</w:t>
      </w:r>
    </w:p>
    <w:p w14:paraId="615D55A5" w14:textId="77777777" w:rsidR="00A2518C" w:rsidRPr="00FE6A2F" w:rsidRDefault="00A2518C" w:rsidP="00A2518C">
      <w:pPr>
        <w:pStyle w:val="Normlny1"/>
        <w:jc w:val="center"/>
        <w:rPr>
          <w:rStyle w:val="Predvolenpsmoodseku1"/>
          <w:rFonts w:ascii="Inter" w:hAnsi="Inter"/>
          <w:b/>
          <w:bCs/>
          <w:sz w:val="21"/>
          <w:szCs w:val="21"/>
        </w:rPr>
      </w:pPr>
      <w:r w:rsidRPr="00FE6A2F">
        <w:rPr>
          <w:rStyle w:val="Predvolenpsmoodseku1"/>
          <w:rFonts w:ascii="Inter" w:hAnsi="Inter"/>
          <w:b/>
          <w:bCs/>
          <w:sz w:val="21"/>
          <w:szCs w:val="21"/>
        </w:rPr>
        <w:t>Predmet rámcovej dohody</w:t>
      </w:r>
    </w:p>
    <w:p w14:paraId="54AB8C4F" w14:textId="77777777" w:rsidR="00A2518C" w:rsidRPr="00FE6A2F" w:rsidRDefault="00A2518C" w:rsidP="00A2518C">
      <w:pPr>
        <w:pStyle w:val="Normlny1"/>
        <w:jc w:val="center"/>
        <w:rPr>
          <w:rStyle w:val="Predvolenpsmoodseku1"/>
          <w:rFonts w:ascii="Inter" w:hAnsi="Inter"/>
          <w:b/>
          <w:bCs/>
          <w:sz w:val="21"/>
          <w:szCs w:val="21"/>
        </w:rPr>
      </w:pPr>
    </w:p>
    <w:p w14:paraId="543285B8" w14:textId="77777777" w:rsidR="00A2518C" w:rsidRPr="00FE6A2F" w:rsidRDefault="00A2518C" w:rsidP="00A2518C">
      <w:pPr>
        <w:pStyle w:val="Normlny1"/>
        <w:numPr>
          <w:ilvl w:val="0"/>
          <w:numId w:val="6"/>
        </w:numPr>
        <w:rPr>
          <w:rFonts w:ascii="Inter" w:hAnsi="Inter" w:cs="Times New Roman"/>
          <w:sz w:val="21"/>
          <w:szCs w:val="21"/>
        </w:rPr>
      </w:pPr>
      <w:r w:rsidRPr="00FE6A2F">
        <w:rPr>
          <w:rFonts w:ascii="Inter" w:hAnsi="Inter" w:cs="Times New Roman"/>
          <w:sz w:val="21"/>
          <w:szCs w:val="21"/>
        </w:rPr>
        <w:t>Predmetom rámcovej dohody je:</w:t>
      </w:r>
    </w:p>
    <w:p w14:paraId="3140C793" w14:textId="77777777" w:rsidR="00A2518C" w:rsidRPr="00FE6A2F" w:rsidRDefault="00A2518C" w:rsidP="00A2518C">
      <w:pPr>
        <w:pStyle w:val="Odsekzoznamu1"/>
        <w:numPr>
          <w:ilvl w:val="0"/>
          <w:numId w:val="8"/>
        </w:numPr>
        <w:ind w:left="851" w:hanging="426"/>
        <w:jc w:val="both"/>
        <w:rPr>
          <w:rFonts w:ascii="Inter" w:hAnsi="Inter"/>
          <w:sz w:val="21"/>
        </w:rPr>
      </w:pPr>
      <w:r w:rsidRPr="00FE6A2F">
        <w:rPr>
          <w:rStyle w:val="Predvolenpsmoodseku1"/>
          <w:rFonts w:ascii="Inter" w:hAnsi="Inter" w:cs="Times New Roman"/>
          <w:sz w:val="21"/>
        </w:rPr>
        <w:t xml:space="preserve">záväzok dodávateľa počas platnosti rámcovej dohody, za podmienok stanovených </w:t>
      </w:r>
      <w:r w:rsidRPr="00FE6A2F">
        <w:rPr>
          <w:rStyle w:val="Predvolenpsmoodseku1"/>
          <w:rFonts w:ascii="Inter" w:hAnsi="Inter" w:cs="Times New Roman"/>
          <w:sz w:val="21"/>
        </w:rPr>
        <w:br/>
      </w:r>
      <w:r w:rsidRPr="00FE6A2F">
        <w:rPr>
          <w:rStyle w:val="Predvolenpsmoodseku1"/>
          <w:rFonts w:ascii="Inter" w:hAnsi="Inter" w:cs="Times New Roman"/>
          <w:sz w:val="21"/>
        </w:rPr>
        <w:lastRenderedPageBreak/>
        <w:t xml:space="preserve">v rámcovej dohode a na základe čiastkových objednávok dodať odberateľovi tovar – </w:t>
      </w:r>
      <w:r w:rsidRPr="00FE6A2F">
        <w:rPr>
          <w:rFonts w:ascii="Inter" w:hAnsi="Inter" w:cs="Times New Roman"/>
          <w:sz w:val="21"/>
        </w:rPr>
        <w:t>„</w:t>
      </w:r>
      <w:r w:rsidRPr="00FE6A2F">
        <w:rPr>
          <w:rFonts w:ascii="Inter" w:hAnsi="Inter"/>
          <w:sz w:val="21"/>
        </w:rPr>
        <w:t>Služobné uniformy (nové) pre príslušníkov Mestskej polície hlavného mesta SR Bratislava“</w:t>
      </w:r>
      <w:r w:rsidRPr="00697EA0">
        <w:rPr>
          <w:rFonts w:ascii="Inter" w:hAnsi="Inter"/>
          <w:sz w:val="21"/>
        </w:rPr>
        <w:t xml:space="preserve"> </w:t>
      </w:r>
      <w:r w:rsidRPr="00FE6A2F">
        <w:rPr>
          <w:rStyle w:val="Predvolenpsmoodseku1"/>
          <w:rFonts w:ascii="Inter" w:hAnsi="Inter"/>
          <w:sz w:val="21"/>
        </w:rPr>
        <w:t>(ďalej len ako „</w:t>
      </w:r>
      <w:r w:rsidRPr="00FE6A2F">
        <w:rPr>
          <w:rStyle w:val="Predvolenpsmoodseku1"/>
          <w:rFonts w:ascii="Inter" w:hAnsi="Inter"/>
          <w:b/>
          <w:bCs/>
          <w:sz w:val="21"/>
        </w:rPr>
        <w:t>tovar</w:t>
      </w:r>
      <w:r w:rsidRPr="00FE6A2F">
        <w:rPr>
          <w:rStyle w:val="Predvolenpsmoodseku1"/>
          <w:rFonts w:ascii="Inter" w:hAnsi="Inter"/>
          <w:sz w:val="21"/>
        </w:rPr>
        <w:t>“)</w:t>
      </w:r>
      <w:r w:rsidRPr="00FE6A2F">
        <w:rPr>
          <w:rStyle w:val="Predvolenpsmoodseku1"/>
          <w:rFonts w:ascii="Inter" w:hAnsi="Inter" w:cs="Times New Roman"/>
          <w:sz w:val="21"/>
        </w:rPr>
        <w:t xml:space="preserve"> podrobne špecifikovaný v prílohe č. 1 (opis predmetu zákazky), ktorá tvorí neoddeliteľnú súčasť rámcovej dohody a previesť na odberateľa vlastnícke právo k tovaru,</w:t>
      </w:r>
    </w:p>
    <w:p w14:paraId="1D35232D" w14:textId="77777777" w:rsidR="00A2518C" w:rsidRPr="00FE6A2F" w:rsidRDefault="00A2518C" w:rsidP="00A2518C">
      <w:pPr>
        <w:pStyle w:val="Odsekzoznamu1"/>
        <w:numPr>
          <w:ilvl w:val="0"/>
          <w:numId w:val="8"/>
        </w:numPr>
        <w:ind w:left="851" w:hanging="426"/>
        <w:jc w:val="both"/>
        <w:rPr>
          <w:rFonts w:ascii="Inter" w:hAnsi="Inter" w:cs="Times New Roman"/>
          <w:sz w:val="21"/>
        </w:rPr>
      </w:pPr>
      <w:r w:rsidRPr="00FE6A2F">
        <w:rPr>
          <w:rFonts w:ascii="Inter" w:hAnsi="Inter" w:cs="Times New Roman"/>
          <w:sz w:val="21"/>
        </w:rPr>
        <w:t>záväzok odberateľa tovar spĺňajúci požiadavky prevziať a zaplatiť dodávateľovi dohodnutú cenu podľa podmienok upravených v článku IV rámcovej dohody.</w:t>
      </w:r>
    </w:p>
    <w:p w14:paraId="1A9347D9" w14:textId="77777777" w:rsidR="00A2518C" w:rsidRPr="00FE6A2F" w:rsidRDefault="00A2518C" w:rsidP="00A2518C">
      <w:pPr>
        <w:pStyle w:val="Odsekzoznamu1"/>
        <w:ind w:left="851"/>
        <w:jc w:val="both"/>
        <w:rPr>
          <w:rFonts w:ascii="Inter" w:hAnsi="Inter" w:cs="Times New Roman"/>
          <w:sz w:val="21"/>
        </w:rPr>
      </w:pPr>
    </w:p>
    <w:p w14:paraId="42CFA047" w14:textId="2368DC78" w:rsidR="00A2518C" w:rsidRPr="00044B72" w:rsidRDefault="00A2518C" w:rsidP="00A2518C">
      <w:pPr>
        <w:pStyle w:val="Hlavika"/>
        <w:numPr>
          <w:ilvl w:val="0"/>
          <w:numId w:val="6"/>
        </w:numPr>
        <w:tabs>
          <w:tab w:val="center" w:pos="5670"/>
        </w:tabs>
        <w:jc w:val="both"/>
        <w:rPr>
          <w:rFonts w:ascii="Inter" w:hAnsi="Inter"/>
          <w:bCs/>
          <w:color w:val="EE0000"/>
          <w:sz w:val="21"/>
          <w:szCs w:val="21"/>
        </w:rPr>
      </w:pPr>
      <w:r w:rsidRPr="00044B72">
        <w:rPr>
          <w:rFonts w:ascii="Inter" w:hAnsi="Inter"/>
          <w:bCs/>
          <w:sz w:val="21"/>
          <w:szCs w:val="21"/>
        </w:rPr>
        <w:t>Odberateľ si vyhradzuje právo vykonať drobné zmeny a v prípade potreby upraviť s dodávateľom predmet plnenia podľa prílohy č. 1, a to s ohľadom na výkon práce mestských policajtov. Ide o drobné úpravy strihu</w:t>
      </w:r>
      <w:r w:rsidR="004558ED" w:rsidRPr="00044B72">
        <w:rPr>
          <w:rFonts w:ascii="Inter" w:hAnsi="Inter"/>
          <w:bCs/>
          <w:sz w:val="21"/>
          <w:szCs w:val="21"/>
        </w:rPr>
        <w:t xml:space="preserve">, napríklad zmeny v umiestnení </w:t>
      </w:r>
      <w:r w:rsidR="004F3AA8" w:rsidRPr="00044B72">
        <w:rPr>
          <w:rFonts w:ascii="Inter" w:hAnsi="Inter"/>
          <w:bCs/>
          <w:sz w:val="21"/>
          <w:szCs w:val="21"/>
        </w:rPr>
        <w:t xml:space="preserve">a </w:t>
      </w:r>
      <w:r w:rsidR="004558ED" w:rsidRPr="00044B72">
        <w:rPr>
          <w:rFonts w:ascii="Inter" w:hAnsi="Inter"/>
          <w:bCs/>
          <w:sz w:val="21"/>
          <w:szCs w:val="21"/>
        </w:rPr>
        <w:t xml:space="preserve">vzdialenosti gombíkov, vreciek a pod. </w:t>
      </w:r>
      <w:r w:rsidRPr="00044B72">
        <w:rPr>
          <w:rFonts w:ascii="Inter" w:hAnsi="Inter"/>
          <w:bCs/>
          <w:sz w:val="21"/>
          <w:szCs w:val="21"/>
        </w:rPr>
        <w:t xml:space="preserve">Jedná sa o malé percento úpravy strihu (napr. do 10 %), a až po vzájomnom odsúhlasení zmien budú dodávky pokračovať podľa nových kritérií. </w:t>
      </w:r>
    </w:p>
    <w:p w14:paraId="61AD33A7" w14:textId="77777777" w:rsidR="00044B72" w:rsidRPr="00044B72" w:rsidRDefault="00044B72" w:rsidP="00044B72">
      <w:pPr>
        <w:pStyle w:val="Hlavika"/>
        <w:tabs>
          <w:tab w:val="center" w:pos="5670"/>
        </w:tabs>
        <w:ind w:left="360"/>
        <w:jc w:val="both"/>
        <w:rPr>
          <w:rFonts w:ascii="Inter" w:hAnsi="Inter"/>
          <w:bCs/>
          <w:color w:val="EE0000"/>
          <w:sz w:val="21"/>
          <w:szCs w:val="21"/>
        </w:rPr>
      </w:pPr>
    </w:p>
    <w:p w14:paraId="324493AB" w14:textId="77777777" w:rsidR="00A2518C" w:rsidRPr="00FE6A2F" w:rsidRDefault="00A2518C" w:rsidP="00A2518C">
      <w:pPr>
        <w:pStyle w:val="Normlny1"/>
        <w:jc w:val="center"/>
        <w:rPr>
          <w:rFonts w:ascii="Inter" w:hAnsi="Inter"/>
          <w:sz w:val="21"/>
          <w:szCs w:val="21"/>
        </w:rPr>
      </w:pPr>
      <w:r w:rsidRPr="00FE6A2F">
        <w:rPr>
          <w:rStyle w:val="Predvolenpsmoodseku1"/>
          <w:rFonts w:ascii="Inter" w:hAnsi="Inter"/>
          <w:b/>
          <w:bCs/>
          <w:sz w:val="21"/>
          <w:szCs w:val="21"/>
        </w:rPr>
        <w:t>Článok II</w:t>
      </w:r>
    </w:p>
    <w:p w14:paraId="0BE1D2BA" w14:textId="77777777" w:rsidR="00A2518C" w:rsidRPr="00FE6A2F" w:rsidRDefault="00A2518C" w:rsidP="00A2518C">
      <w:pPr>
        <w:pStyle w:val="Normlny1"/>
        <w:jc w:val="center"/>
        <w:rPr>
          <w:rStyle w:val="h1a"/>
          <w:rFonts w:ascii="Inter" w:hAnsi="Inter" w:cs="Times New Roman"/>
          <w:b/>
          <w:bCs/>
          <w:sz w:val="21"/>
          <w:szCs w:val="21"/>
        </w:rPr>
      </w:pPr>
      <w:r w:rsidRPr="00FE6A2F">
        <w:rPr>
          <w:rStyle w:val="h1a"/>
          <w:rFonts w:ascii="Inter" w:hAnsi="Inter" w:cs="Times New Roman"/>
          <w:b/>
          <w:bCs/>
          <w:sz w:val="21"/>
          <w:szCs w:val="21"/>
        </w:rPr>
        <w:t>Objednávky</w:t>
      </w:r>
    </w:p>
    <w:p w14:paraId="715DE79C" w14:textId="77777777" w:rsidR="00A2518C" w:rsidRPr="00FE6A2F" w:rsidRDefault="00A2518C" w:rsidP="00A2518C">
      <w:pPr>
        <w:pStyle w:val="Normlny1"/>
        <w:jc w:val="center"/>
        <w:rPr>
          <w:rStyle w:val="h1a"/>
          <w:rFonts w:ascii="Inter" w:hAnsi="Inter" w:cs="Times New Roman"/>
          <w:b/>
          <w:bCs/>
          <w:sz w:val="21"/>
          <w:szCs w:val="21"/>
        </w:rPr>
      </w:pPr>
    </w:p>
    <w:p w14:paraId="3A8B34CC" w14:textId="77777777" w:rsidR="00A2518C" w:rsidRPr="00FE6A2F" w:rsidRDefault="00A2518C" w:rsidP="00A2518C">
      <w:pPr>
        <w:pStyle w:val="Odsekzoznamu1"/>
        <w:numPr>
          <w:ilvl w:val="0"/>
          <w:numId w:val="5"/>
        </w:numPr>
        <w:ind w:left="426"/>
        <w:jc w:val="both"/>
        <w:rPr>
          <w:rStyle w:val="h1a"/>
          <w:rFonts w:ascii="Inter" w:hAnsi="Inter" w:cs="Times New Roman"/>
          <w:sz w:val="21"/>
        </w:rPr>
      </w:pPr>
      <w:r w:rsidRPr="00FE6A2F">
        <w:rPr>
          <w:rStyle w:val="h1a"/>
          <w:rFonts w:ascii="Inter" w:hAnsi="Inter" w:cs="Times New Roman"/>
          <w:sz w:val="21"/>
        </w:rPr>
        <w:t>Zmluvné strany sa dohodli, že objednanie tovaru podľa článku I rámcovej dohody bude uskutočňované čiastkovými elektronickými objednávkami na dodanie dohodnutého tovaru (ďalej len „</w:t>
      </w:r>
      <w:r w:rsidRPr="00FE6A2F">
        <w:rPr>
          <w:rStyle w:val="h1a"/>
          <w:rFonts w:ascii="Inter" w:hAnsi="Inter" w:cs="Times New Roman"/>
          <w:b/>
          <w:bCs/>
          <w:sz w:val="21"/>
        </w:rPr>
        <w:t>objednávka</w:t>
      </w:r>
      <w:r w:rsidRPr="00FE6A2F">
        <w:rPr>
          <w:rStyle w:val="h1a"/>
          <w:rFonts w:ascii="Inter" w:hAnsi="Inter" w:cs="Times New Roman"/>
          <w:sz w:val="21"/>
        </w:rPr>
        <w:t>“) zaslaných odberateľom dodávateľovi e-mailom. Objednávka musí byť úplná, pričom za úplnú objednávku sa podľa rámcovej dohody považuje objednávka čitateľná, ktorá obsahuje údaje špecifikované v bode 3 tohto článku rámcovej dohody.</w:t>
      </w:r>
    </w:p>
    <w:p w14:paraId="097549F5" w14:textId="77777777" w:rsidR="00A2518C" w:rsidRPr="00FE6A2F" w:rsidRDefault="00A2518C" w:rsidP="00A2518C">
      <w:pPr>
        <w:pStyle w:val="Odsekzoznamu1"/>
        <w:ind w:left="0"/>
        <w:jc w:val="both"/>
        <w:rPr>
          <w:rStyle w:val="h1a"/>
          <w:rFonts w:ascii="Inter" w:hAnsi="Inter" w:cs="Times New Roman"/>
          <w:sz w:val="21"/>
        </w:rPr>
      </w:pPr>
    </w:p>
    <w:p w14:paraId="73A2F94B" w14:textId="3B5EE132" w:rsidR="00A2518C" w:rsidRPr="00FE6A2F" w:rsidRDefault="00A2518C" w:rsidP="00A2518C">
      <w:pPr>
        <w:pStyle w:val="Odsekzoznamu1"/>
        <w:numPr>
          <w:ilvl w:val="0"/>
          <w:numId w:val="5"/>
        </w:numPr>
        <w:ind w:left="426"/>
        <w:jc w:val="both"/>
        <w:rPr>
          <w:rStyle w:val="h1a"/>
          <w:rFonts w:ascii="Inter" w:hAnsi="Inter"/>
          <w:sz w:val="21"/>
        </w:rPr>
      </w:pPr>
      <w:r w:rsidRPr="00FE6A2F">
        <w:rPr>
          <w:rStyle w:val="h1a"/>
          <w:rFonts w:ascii="Inter" w:hAnsi="Inter" w:cs="Times New Roman"/>
          <w:sz w:val="21"/>
        </w:rPr>
        <w:t xml:space="preserve">Zadávanie objednávok je právom, nie povinnosťou odberateľa a dodávateľ si je vedomý, že </w:t>
      </w:r>
      <w:r w:rsidRPr="00FE6A2F">
        <w:rPr>
          <w:rStyle w:val="h1a"/>
          <w:rFonts w:ascii="Inter" w:hAnsi="Inter" w:cs="Times New Roman"/>
          <w:sz w:val="21"/>
        </w:rPr>
        <w:br/>
        <w:t xml:space="preserve">(i) objednávky budú počas platnosti rámcovej dohody zadávané výhradne podľa </w:t>
      </w:r>
      <w:r w:rsidRPr="00FE6A2F">
        <w:rPr>
          <w:rStyle w:val="h1a"/>
          <w:rFonts w:ascii="Inter" w:hAnsi="Inter"/>
          <w:sz w:val="21"/>
        </w:rPr>
        <w:t xml:space="preserve">skutočných potrieb odberateľa a (ii) odberateľ má právo znížiť alebo zvýšiť počet tovaru. Odberateľ nie je povinný finančný rámec uvedený v článku IV bod </w:t>
      </w:r>
      <w:r w:rsidR="00B16B7F">
        <w:rPr>
          <w:rStyle w:val="h1a"/>
          <w:rFonts w:ascii="Inter" w:hAnsi="Inter"/>
          <w:sz w:val="21"/>
        </w:rPr>
        <w:t>6</w:t>
      </w:r>
      <w:r w:rsidRPr="00FE6A2F">
        <w:rPr>
          <w:rStyle w:val="h1a"/>
          <w:rFonts w:ascii="Inter" w:hAnsi="Inter"/>
          <w:sz w:val="21"/>
        </w:rPr>
        <w:t xml:space="preserve"> rámcovej dohody vyčerpať v plnom rozsahu. Dodávateľ si je vedomý, </w:t>
      </w:r>
      <w:r w:rsidRPr="00FE6A2F">
        <w:rPr>
          <w:rFonts w:ascii="Inter" w:hAnsi="Inter" w:cs="Times New Roman"/>
          <w:sz w:val="21"/>
        </w:rPr>
        <w:t xml:space="preserve">že odberateľ bude zadávať objednávky výlučne podľa jeho skutočných potrieb a teda dodávateľovi </w:t>
      </w:r>
      <w:r w:rsidRPr="00FE6A2F">
        <w:rPr>
          <w:rStyle w:val="h1a"/>
          <w:rFonts w:ascii="Inter" w:hAnsi="Inter"/>
          <w:sz w:val="21"/>
        </w:rPr>
        <w:t xml:space="preserve">nevzniknú žiadne finančné nároky vrátane náhrady škody z dôvodu, ak suma uvedená </w:t>
      </w:r>
      <w:r w:rsidRPr="00FE6A2F">
        <w:rPr>
          <w:rStyle w:val="h1a"/>
          <w:rFonts w:ascii="Inter" w:hAnsi="Inter" w:cs="Times New Roman"/>
          <w:sz w:val="21"/>
        </w:rPr>
        <w:t>v </w:t>
      </w:r>
      <w:r w:rsidRPr="00FE6A2F">
        <w:rPr>
          <w:rStyle w:val="h1a"/>
          <w:rFonts w:ascii="Inter" w:hAnsi="Inter"/>
          <w:sz w:val="21"/>
        </w:rPr>
        <w:t>článku IV </w:t>
      </w:r>
      <w:bookmarkStart w:id="1" w:name="_Hlk116029961"/>
      <w:r w:rsidRPr="00FE6A2F">
        <w:rPr>
          <w:rStyle w:val="h1a"/>
          <w:rFonts w:ascii="Inter" w:hAnsi="Inter"/>
          <w:sz w:val="21"/>
        </w:rPr>
        <w:t xml:space="preserve">bod </w:t>
      </w:r>
      <w:bookmarkEnd w:id="1"/>
      <w:r w:rsidRPr="00FE6A2F">
        <w:rPr>
          <w:rStyle w:val="h1a"/>
          <w:rFonts w:ascii="Inter" w:hAnsi="Inter"/>
          <w:sz w:val="21"/>
        </w:rPr>
        <w:t>6 rámcovej dohody nebude vyčerpaná v plnom rozsahu.</w:t>
      </w:r>
    </w:p>
    <w:p w14:paraId="4E42A26A" w14:textId="77777777" w:rsidR="00A2518C" w:rsidRPr="00FE6A2F" w:rsidRDefault="00A2518C" w:rsidP="00A2518C">
      <w:pPr>
        <w:pStyle w:val="Odsekzoznamu1"/>
        <w:ind w:left="0"/>
        <w:jc w:val="both"/>
        <w:rPr>
          <w:rFonts w:ascii="Inter" w:hAnsi="Inter"/>
          <w:sz w:val="21"/>
        </w:rPr>
      </w:pPr>
    </w:p>
    <w:p w14:paraId="6D5D9333" w14:textId="77777777" w:rsidR="00A2518C" w:rsidRPr="00FE6A2F" w:rsidRDefault="00A2518C" w:rsidP="00A2518C">
      <w:pPr>
        <w:pStyle w:val="Odsekzoznamu1"/>
        <w:numPr>
          <w:ilvl w:val="0"/>
          <w:numId w:val="5"/>
        </w:numPr>
        <w:ind w:left="426" w:hanging="426"/>
        <w:jc w:val="both"/>
        <w:rPr>
          <w:rFonts w:ascii="Inter" w:hAnsi="Inter"/>
          <w:sz w:val="21"/>
        </w:rPr>
      </w:pPr>
      <w:r w:rsidRPr="00FE6A2F">
        <w:rPr>
          <w:rStyle w:val="h1a"/>
          <w:rFonts w:ascii="Inter" w:hAnsi="Inter" w:cs="Times New Roman"/>
          <w:sz w:val="21"/>
        </w:rPr>
        <w:t>Zmluvné strany sa dohodli, že objednávka odberateľa musí obsahovať nasledovné minimálne údaje:</w:t>
      </w:r>
    </w:p>
    <w:p w14:paraId="39E4EB70"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identifikačné údaje odberateľa,</w:t>
      </w:r>
    </w:p>
    <w:p w14:paraId="1E28EE59"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 xml:space="preserve">množstvo a druh objednaného tovaru, </w:t>
      </w:r>
    </w:p>
    <w:p w14:paraId="234C8AD3"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miesto dodania a miesto plnenia,</w:t>
      </w:r>
    </w:p>
    <w:p w14:paraId="4A7686DC"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lehotu, v ktorej má byť tovar dodaný,</w:t>
      </w:r>
    </w:p>
    <w:p w14:paraId="40208754"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dátum vystavenia objednávky,</w:t>
      </w:r>
    </w:p>
    <w:p w14:paraId="3AF48073" w14:textId="77777777" w:rsidR="00A2518C" w:rsidRPr="00FE6A2F" w:rsidRDefault="00A2518C" w:rsidP="00A2518C">
      <w:pPr>
        <w:pStyle w:val="Odsekzoznamu1"/>
        <w:numPr>
          <w:ilvl w:val="1"/>
          <w:numId w:val="25"/>
        </w:numPr>
        <w:ind w:left="851" w:hanging="425"/>
        <w:jc w:val="both"/>
        <w:rPr>
          <w:rStyle w:val="h1a"/>
          <w:rFonts w:ascii="Inter" w:hAnsi="Inter"/>
          <w:sz w:val="21"/>
        </w:rPr>
      </w:pPr>
      <w:r w:rsidRPr="00FE6A2F">
        <w:rPr>
          <w:rStyle w:val="h1a"/>
          <w:rFonts w:ascii="Inter" w:hAnsi="Inter" w:cs="Times New Roman"/>
          <w:sz w:val="21"/>
        </w:rPr>
        <w:t>podpis oprávneného zástupcu odberateľa.</w:t>
      </w:r>
    </w:p>
    <w:p w14:paraId="50F09AF0" w14:textId="77777777" w:rsidR="00A2518C" w:rsidRPr="00FE6A2F" w:rsidRDefault="00A2518C" w:rsidP="00A2518C">
      <w:pPr>
        <w:pStyle w:val="Odsekzoznamu1"/>
        <w:ind w:left="0"/>
        <w:jc w:val="both"/>
        <w:rPr>
          <w:rFonts w:ascii="Inter" w:hAnsi="Inter"/>
          <w:sz w:val="21"/>
        </w:rPr>
      </w:pPr>
    </w:p>
    <w:p w14:paraId="3974B6E4" w14:textId="77777777" w:rsidR="00A2518C" w:rsidRPr="00FE6A2F" w:rsidRDefault="00A2518C" w:rsidP="00A2518C">
      <w:pPr>
        <w:pStyle w:val="Odsekzoznamu1"/>
        <w:numPr>
          <w:ilvl w:val="0"/>
          <w:numId w:val="5"/>
        </w:numPr>
        <w:ind w:left="426" w:hanging="426"/>
        <w:jc w:val="both"/>
        <w:rPr>
          <w:rStyle w:val="h1a"/>
          <w:rFonts w:ascii="Inter" w:hAnsi="Inter"/>
          <w:sz w:val="21"/>
        </w:rPr>
      </w:pPr>
      <w:r w:rsidRPr="00FE6A2F">
        <w:rPr>
          <w:rStyle w:val="h1a"/>
          <w:rFonts w:ascii="Inter" w:hAnsi="Inter" w:cs="Times New Roman"/>
          <w:sz w:val="21"/>
        </w:rPr>
        <w:t>Odberateľ sa zaväzuje, že objednávku doručí dodávateľovi e-mailom, a to kontaktnej osobe uvedenej v záhlaví rámcovej dohody.</w:t>
      </w:r>
    </w:p>
    <w:p w14:paraId="4D990A2A" w14:textId="77777777" w:rsidR="00A2518C" w:rsidRPr="00FE6A2F" w:rsidRDefault="00A2518C" w:rsidP="00A2518C">
      <w:pPr>
        <w:pStyle w:val="Odsekzoznamu1"/>
        <w:ind w:left="426" w:hanging="426"/>
        <w:jc w:val="both"/>
        <w:rPr>
          <w:rStyle w:val="h1a"/>
          <w:rFonts w:ascii="Inter" w:hAnsi="Inter"/>
          <w:sz w:val="21"/>
        </w:rPr>
      </w:pPr>
    </w:p>
    <w:p w14:paraId="0327D616" w14:textId="77777777" w:rsidR="00A2518C" w:rsidRPr="00FE6A2F" w:rsidRDefault="00A2518C" w:rsidP="00A2518C">
      <w:pPr>
        <w:pStyle w:val="Odsekzoznamu1"/>
        <w:numPr>
          <w:ilvl w:val="0"/>
          <w:numId w:val="5"/>
        </w:numPr>
        <w:ind w:left="426" w:hanging="426"/>
        <w:jc w:val="both"/>
        <w:rPr>
          <w:rStyle w:val="h1a"/>
          <w:rFonts w:ascii="Inter" w:hAnsi="Inter"/>
          <w:sz w:val="21"/>
        </w:rPr>
      </w:pPr>
      <w:r w:rsidRPr="00FE6A2F">
        <w:rPr>
          <w:rStyle w:val="h1a"/>
          <w:rFonts w:ascii="Inter" w:hAnsi="Inter" w:cs="Times New Roman"/>
          <w:sz w:val="21"/>
        </w:rPr>
        <w:t>Dodávateľ je povinný najneskôr do 3 (slovom: troch) pracovných dní odo dňa doručenia objednávky od odberateľa potvrdiť príjem objednávky e-mailom, a to kontaktnej osobe uvedenej v záhlaví rámcovej dohody. Potvrdením príjmu objednávky zo strany dodávateľa sa objednávka považuje za akceptovanú dodávateľom.</w:t>
      </w:r>
    </w:p>
    <w:p w14:paraId="2A4CC1E4" w14:textId="77777777" w:rsidR="00A2518C" w:rsidRPr="00FE6A2F" w:rsidRDefault="00A2518C" w:rsidP="00A2518C">
      <w:pPr>
        <w:pStyle w:val="Odsekzoznamu1"/>
        <w:ind w:left="426" w:hanging="426"/>
        <w:jc w:val="both"/>
        <w:rPr>
          <w:rFonts w:ascii="Inter" w:hAnsi="Inter"/>
          <w:sz w:val="21"/>
        </w:rPr>
      </w:pPr>
    </w:p>
    <w:p w14:paraId="5DB70EA3" w14:textId="77777777" w:rsidR="00A2518C" w:rsidRDefault="00A2518C" w:rsidP="00A2518C">
      <w:pPr>
        <w:pStyle w:val="Odsekzoznamu1"/>
        <w:numPr>
          <w:ilvl w:val="0"/>
          <w:numId w:val="5"/>
        </w:numPr>
        <w:ind w:left="426" w:hanging="426"/>
        <w:jc w:val="both"/>
        <w:rPr>
          <w:rStyle w:val="Predvolenpsmoodseku1"/>
          <w:rFonts w:ascii="Inter" w:hAnsi="Inter"/>
          <w:sz w:val="21"/>
        </w:rPr>
      </w:pPr>
      <w:r w:rsidRPr="00FE6A2F">
        <w:rPr>
          <w:rStyle w:val="h1a"/>
          <w:rFonts w:ascii="Inter" w:hAnsi="Inter" w:cs="Times New Roman"/>
          <w:sz w:val="21"/>
        </w:rPr>
        <w:t>Zmluvné strany sa dohodli, že v prípade, ak dodávateľ z akýchkoľvek dôvodov, s výnimkou dôvodov vyššej moci, nepotvrdí príjem objednávky v lehote stanovenej v </w:t>
      </w:r>
      <w:r w:rsidRPr="00FE6A2F">
        <w:rPr>
          <w:rStyle w:val="h1a"/>
          <w:rFonts w:ascii="Inter" w:hAnsi="Inter"/>
          <w:sz w:val="21"/>
        </w:rPr>
        <w:t>bode</w:t>
      </w:r>
      <w:r w:rsidRPr="00FE6A2F">
        <w:rPr>
          <w:rStyle w:val="h1a"/>
          <w:rFonts w:ascii="Inter" w:hAnsi="Inter" w:cs="Times New Roman"/>
          <w:sz w:val="21"/>
        </w:rPr>
        <w:t xml:space="preserve"> 5 tohto článku rámcovej dohody, považuje sa nasledujúci</w:t>
      </w:r>
      <w:r w:rsidRPr="00FE6A2F">
        <w:rPr>
          <w:rStyle w:val="Predvolenpsmoodseku1"/>
          <w:rFonts w:ascii="Inter" w:hAnsi="Inter"/>
          <w:sz w:val="21"/>
        </w:rPr>
        <w:t xml:space="preserve"> pracovný deň po márnom uplynutí lehoty na potvrdenie za deň akceptácie riadne vystavenej objednávky dodávateľom. </w:t>
      </w:r>
    </w:p>
    <w:p w14:paraId="45638FA4" w14:textId="77777777" w:rsidR="00500FE2" w:rsidRPr="00FE6A2F" w:rsidRDefault="00500FE2" w:rsidP="00500FE2">
      <w:pPr>
        <w:pStyle w:val="Odsekzoznamu1"/>
        <w:ind w:left="0"/>
        <w:jc w:val="both"/>
        <w:rPr>
          <w:rFonts w:ascii="Inter" w:hAnsi="Inter"/>
          <w:sz w:val="21"/>
        </w:rPr>
      </w:pPr>
    </w:p>
    <w:p w14:paraId="662E9262" w14:textId="77777777" w:rsidR="00A2518C" w:rsidRPr="00FE6A2F" w:rsidRDefault="00A2518C" w:rsidP="00A2518C">
      <w:pPr>
        <w:pStyle w:val="Normlny1"/>
        <w:tabs>
          <w:tab w:val="left" w:pos="851"/>
          <w:tab w:val="left" w:pos="993"/>
        </w:tabs>
        <w:jc w:val="center"/>
        <w:rPr>
          <w:rStyle w:val="Predvolenpsmoodseku1"/>
          <w:rFonts w:ascii="Inter" w:hAnsi="Inter"/>
          <w:b/>
          <w:bCs/>
          <w:sz w:val="21"/>
          <w:szCs w:val="21"/>
        </w:rPr>
      </w:pPr>
      <w:r w:rsidRPr="00FE6A2F">
        <w:rPr>
          <w:rStyle w:val="Predvolenpsmoodseku1"/>
          <w:rFonts w:ascii="Inter" w:hAnsi="Inter"/>
          <w:b/>
          <w:bCs/>
          <w:sz w:val="21"/>
          <w:szCs w:val="21"/>
        </w:rPr>
        <w:t>Článok III</w:t>
      </w:r>
    </w:p>
    <w:p w14:paraId="23B297B7" w14:textId="77777777" w:rsidR="00A2518C" w:rsidRPr="00FE6A2F" w:rsidRDefault="00A2518C" w:rsidP="00A2518C">
      <w:pPr>
        <w:pStyle w:val="Normlny1"/>
        <w:tabs>
          <w:tab w:val="left" w:pos="851"/>
          <w:tab w:val="left" w:pos="993"/>
        </w:tabs>
        <w:jc w:val="center"/>
        <w:rPr>
          <w:rFonts w:ascii="Inter" w:hAnsi="Inter" w:cs="Times New Roman"/>
          <w:b/>
          <w:bCs/>
          <w:sz w:val="21"/>
          <w:szCs w:val="21"/>
        </w:rPr>
      </w:pPr>
      <w:r w:rsidRPr="00FE6A2F">
        <w:rPr>
          <w:rFonts w:ascii="Inter" w:hAnsi="Inter" w:cs="Times New Roman"/>
          <w:b/>
          <w:bCs/>
          <w:sz w:val="21"/>
          <w:szCs w:val="21"/>
        </w:rPr>
        <w:t>Dodacie podmienky, dodacia lehota, miesto plnenia, prevzatie tovaru</w:t>
      </w:r>
    </w:p>
    <w:p w14:paraId="1573005B" w14:textId="77777777" w:rsidR="00A2518C" w:rsidRPr="00FE6A2F" w:rsidRDefault="00A2518C" w:rsidP="00A2518C">
      <w:pPr>
        <w:pStyle w:val="Normlny1"/>
        <w:tabs>
          <w:tab w:val="left" w:pos="851"/>
          <w:tab w:val="left" w:pos="993"/>
        </w:tabs>
        <w:jc w:val="center"/>
        <w:rPr>
          <w:rFonts w:ascii="Inter" w:hAnsi="Inter" w:cs="Times New Roman"/>
          <w:b/>
          <w:bCs/>
          <w:sz w:val="21"/>
          <w:szCs w:val="21"/>
        </w:rPr>
      </w:pPr>
    </w:p>
    <w:p w14:paraId="77E1515C" w14:textId="77777777" w:rsidR="00A2518C" w:rsidRPr="00FE6A2F" w:rsidRDefault="00A2518C" w:rsidP="00A2518C">
      <w:pPr>
        <w:pStyle w:val="Odsekzoznamu1"/>
        <w:numPr>
          <w:ilvl w:val="0"/>
          <w:numId w:val="4"/>
        </w:numPr>
        <w:ind w:left="426" w:hanging="426"/>
        <w:jc w:val="both"/>
        <w:rPr>
          <w:rStyle w:val="h1a"/>
          <w:rFonts w:ascii="Inter" w:hAnsi="Inter" w:cs="Times New Roman"/>
          <w:color w:val="000000" w:themeColor="text1"/>
          <w:sz w:val="21"/>
        </w:rPr>
      </w:pPr>
      <w:r w:rsidRPr="00FE6A2F">
        <w:rPr>
          <w:rStyle w:val="Predvolenpsmoodseku1"/>
          <w:rFonts w:ascii="Inter" w:hAnsi="Inter" w:cs="Times New Roman"/>
          <w:color w:val="000000" w:themeColor="text1"/>
          <w:sz w:val="21"/>
        </w:rPr>
        <w:t xml:space="preserve">Zmluvné strany sa dohodli, že dodávateľ dodá tovar vo vlastnom mene a na vlastné náklady za podmienok stanovených v rámcovej dohode. Dodávateľ zodpovedá za to, že tovar bude dodaný riadne a včas, t .j. </w:t>
      </w:r>
      <w:r w:rsidRPr="00FE6A2F">
        <w:rPr>
          <w:rStyle w:val="h1a"/>
          <w:rFonts w:ascii="Inter" w:hAnsi="Inter"/>
          <w:sz w:val="21"/>
        </w:rPr>
        <w:t>v lehote podľa bodu 4 tohto článku rámcovej dohody, v množstve, akosti a vyhotovení určenom v objednávke</w:t>
      </w:r>
      <w:r w:rsidRPr="00FE6A2F">
        <w:rPr>
          <w:rStyle w:val="Predvolenpsmoodseku1"/>
          <w:rFonts w:ascii="Inter" w:hAnsi="Inter" w:cs="Times New Roman"/>
          <w:color w:val="000000" w:themeColor="text1"/>
          <w:sz w:val="21"/>
        </w:rPr>
        <w:t>, v súlade s technickými normami a predpismi platnými v </w:t>
      </w:r>
      <w:r w:rsidRPr="00FE6A2F">
        <w:rPr>
          <w:rStyle w:val="h1a"/>
          <w:rFonts w:ascii="Inter" w:hAnsi="Inter"/>
          <w:sz w:val="21"/>
        </w:rPr>
        <w:t>Slovenskej republike a s podmienkami dohodnutými v rámcovej dohode a stanovenými v súťažných podkladoch.</w:t>
      </w:r>
    </w:p>
    <w:p w14:paraId="19FB405E" w14:textId="77777777" w:rsidR="00A2518C" w:rsidRPr="00FE6A2F" w:rsidRDefault="00A2518C" w:rsidP="00A2518C">
      <w:pPr>
        <w:pStyle w:val="Odsekzoznamu1"/>
        <w:ind w:left="426"/>
        <w:jc w:val="both"/>
        <w:rPr>
          <w:rStyle w:val="h1a"/>
          <w:rFonts w:ascii="Inter" w:hAnsi="Inter" w:cs="Times New Roman"/>
          <w:color w:val="000000" w:themeColor="text1"/>
          <w:sz w:val="21"/>
        </w:rPr>
      </w:pPr>
    </w:p>
    <w:p w14:paraId="56E1190F" w14:textId="77777777" w:rsidR="00A2518C" w:rsidRPr="00FE6A2F" w:rsidRDefault="00A2518C" w:rsidP="00A2518C">
      <w:pPr>
        <w:pStyle w:val="Odsekzoznamu1"/>
        <w:numPr>
          <w:ilvl w:val="0"/>
          <w:numId w:val="4"/>
        </w:numPr>
        <w:ind w:left="426" w:hanging="426"/>
        <w:jc w:val="both"/>
        <w:rPr>
          <w:rStyle w:val="h1a"/>
          <w:rFonts w:ascii="Inter" w:hAnsi="Inter" w:cs="Times New Roman"/>
          <w:sz w:val="21"/>
        </w:rPr>
      </w:pPr>
      <w:r w:rsidRPr="00FE6A2F">
        <w:rPr>
          <w:rStyle w:val="h1a"/>
          <w:rFonts w:ascii="Inter" w:hAnsi="Inter"/>
          <w:sz w:val="21"/>
        </w:rPr>
        <w:t xml:space="preserve">Počty základných veľkostí budú upresnené v objednávke. Odberateľ si vyhradzuje právo rozšíriť pri objednávke veľkostný sortiment podľa jeho aktuálnej potreby bez zmeny ceny uvedenej v prílohe č. 1 rámcovej dohody. Odberateľ si vyhradzuje podmienku, že jednotlivé časti uniformy uvedené v prílohe č. 1 rámcovej dohody budú šité na mieru iba príslušníkom mestskej polície, ktorých veľkosť nie je uvedená v štandardizovanej veľkostnej tabuľke. Dodávateľ sa zaväzuje odobrať mieru v lehote do dvoch týždňov od písomnej alebo e-mailovej výzvy odberateľa. Po odobratí miery dodávateľom, odberateľ následne vystaví dodávateľovi objednávku. </w:t>
      </w:r>
    </w:p>
    <w:p w14:paraId="148B3629" w14:textId="77777777" w:rsidR="00A2518C" w:rsidRPr="00FE6A2F" w:rsidRDefault="00A2518C" w:rsidP="00A2518C">
      <w:pPr>
        <w:pStyle w:val="Odsekzoznamu1"/>
        <w:ind w:left="426"/>
        <w:jc w:val="both"/>
        <w:rPr>
          <w:rStyle w:val="h1a"/>
          <w:rFonts w:ascii="Inter" w:hAnsi="Inter" w:cs="Times New Roman"/>
          <w:sz w:val="21"/>
        </w:rPr>
      </w:pPr>
    </w:p>
    <w:p w14:paraId="3BA970FA" w14:textId="77777777" w:rsidR="00A2518C" w:rsidRPr="00FE6A2F" w:rsidRDefault="00A2518C" w:rsidP="00A2518C">
      <w:pPr>
        <w:pStyle w:val="Odsekzoznamu1"/>
        <w:numPr>
          <w:ilvl w:val="0"/>
          <w:numId w:val="4"/>
        </w:numPr>
        <w:ind w:left="426" w:hanging="426"/>
        <w:jc w:val="both"/>
        <w:rPr>
          <w:rFonts w:ascii="Inter" w:hAnsi="Inter" w:cs="Times New Roman"/>
          <w:sz w:val="21"/>
        </w:rPr>
      </w:pPr>
      <w:r w:rsidRPr="00FE6A2F">
        <w:rPr>
          <w:rStyle w:val="h1a"/>
          <w:rFonts w:ascii="Inter" w:hAnsi="Inter"/>
          <w:sz w:val="21"/>
        </w:rPr>
        <w:t>Zmluvné</w:t>
      </w:r>
      <w:r w:rsidRPr="00FE6A2F">
        <w:rPr>
          <w:rFonts w:ascii="Inter" w:hAnsi="Inter"/>
          <w:sz w:val="21"/>
        </w:rPr>
        <w:t xml:space="preserve"> strany sa dohodli, že tovar bude označovaný:</w:t>
      </w:r>
    </w:p>
    <w:p w14:paraId="6E5FF57E" w14:textId="77777777" w:rsidR="00A2518C" w:rsidRPr="00FE6A2F" w:rsidRDefault="00A2518C" w:rsidP="00A2518C">
      <w:pPr>
        <w:pStyle w:val="Odsekzoznamu"/>
        <w:widowControl w:val="0"/>
        <w:numPr>
          <w:ilvl w:val="0"/>
          <w:numId w:val="27"/>
        </w:numPr>
        <w:suppressAutoHyphens/>
        <w:autoSpaceDN/>
        <w:spacing w:after="0" w:line="240" w:lineRule="auto"/>
        <w:ind w:left="426" w:hanging="426"/>
        <w:jc w:val="both"/>
        <w:textAlignment w:val="auto"/>
        <w:rPr>
          <w:rFonts w:ascii="Inter" w:hAnsi="Inter"/>
          <w:sz w:val="21"/>
          <w:szCs w:val="21"/>
        </w:rPr>
      </w:pPr>
      <w:r w:rsidRPr="00FE6A2F">
        <w:rPr>
          <w:rFonts w:ascii="Inter" w:hAnsi="Inter"/>
          <w:sz w:val="21"/>
          <w:szCs w:val="21"/>
        </w:rPr>
        <w:t xml:space="preserve">etiketou s ošetrovacími symbolmi. Etiketa s ošetrovacími symbolmi bude všitá v strede priekrčníka na výrobku a bude obsahovať údaje: názov výrobcu, zloženie materiálu, veľkosť a symboly ošetrovania podľa platnej STN a </w:t>
      </w:r>
    </w:p>
    <w:p w14:paraId="7259D855" w14:textId="77777777" w:rsidR="00A2518C" w:rsidRPr="00FE6A2F" w:rsidRDefault="00A2518C" w:rsidP="00A2518C">
      <w:pPr>
        <w:pStyle w:val="Odsekzoznamu"/>
        <w:widowControl w:val="0"/>
        <w:numPr>
          <w:ilvl w:val="0"/>
          <w:numId w:val="27"/>
        </w:numPr>
        <w:suppressAutoHyphens/>
        <w:autoSpaceDN/>
        <w:spacing w:after="0" w:line="240" w:lineRule="auto"/>
        <w:ind w:left="426" w:hanging="426"/>
        <w:jc w:val="both"/>
        <w:textAlignment w:val="auto"/>
        <w:rPr>
          <w:rFonts w:ascii="Inter" w:hAnsi="Inter"/>
          <w:sz w:val="21"/>
          <w:szCs w:val="21"/>
        </w:rPr>
      </w:pPr>
      <w:r w:rsidRPr="00FE6A2F">
        <w:rPr>
          <w:rFonts w:ascii="Inter" w:hAnsi="Inter"/>
          <w:sz w:val="21"/>
          <w:szCs w:val="21"/>
        </w:rPr>
        <w:t>papierovou visačkou, ktorá bude priložená k tovaru a bude obsahovať názov výrobcu, názov výrobku a veľkosť.</w:t>
      </w:r>
    </w:p>
    <w:p w14:paraId="7BCD34EE" w14:textId="77777777" w:rsidR="00A2518C" w:rsidRPr="00FE6A2F" w:rsidRDefault="00A2518C" w:rsidP="00A2518C">
      <w:pPr>
        <w:pStyle w:val="Odsekzoznamu1"/>
        <w:ind w:left="0"/>
        <w:jc w:val="both"/>
        <w:rPr>
          <w:rStyle w:val="Predvolenpsmoodseku1"/>
          <w:rFonts w:ascii="Inter" w:hAnsi="Inter" w:cs="Times New Roman"/>
          <w:strike/>
          <w:color w:val="000000" w:themeColor="text1"/>
          <w:sz w:val="21"/>
        </w:rPr>
      </w:pPr>
    </w:p>
    <w:p w14:paraId="0A7478A3" w14:textId="53C23BAE" w:rsidR="00A2518C" w:rsidRPr="00FE6A2F" w:rsidRDefault="00A2518C" w:rsidP="00A2518C">
      <w:pPr>
        <w:pStyle w:val="Odsekzoznamu1"/>
        <w:numPr>
          <w:ilvl w:val="0"/>
          <w:numId w:val="4"/>
        </w:numPr>
        <w:ind w:left="426" w:hanging="426"/>
        <w:jc w:val="both"/>
        <w:rPr>
          <w:rStyle w:val="Predvolenpsmoodseku1"/>
          <w:rFonts w:ascii="Inter" w:hAnsi="Inter" w:cs="Times New Roman"/>
          <w:color w:val="000000" w:themeColor="text1"/>
          <w:sz w:val="21"/>
        </w:rPr>
      </w:pPr>
      <w:r w:rsidRPr="00FE6A2F">
        <w:rPr>
          <w:rStyle w:val="Predvolenpsmoodseku1"/>
          <w:rFonts w:ascii="Inter" w:hAnsi="Inter"/>
          <w:color w:val="000000" w:themeColor="text1"/>
          <w:sz w:val="21"/>
        </w:rPr>
        <w:t xml:space="preserve">Lehota na dodanie tovaru </w:t>
      </w:r>
      <w:r w:rsidRPr="00FE6A2F">
        <w:rPr>
          <w:rStyle w:val="Predvolenpsmoodseku1"/>
          <w:rFonts w:ascii="Inter" w:hAnsi="Inter" w:cs="Times New Roman"/>
          <w:color w:val="000000" w:themeColor="text1"/>
          <w:sz w:val="21"/>
        </w:rPr>
        <w:t xml:space="preserve">je </w:t>
      </w:r>
      <w:r w:rsidR="00012A6F">
        <w:rPr>
          <w:rStyle w:val="Predvolenpsmoodseku1"/>
          <w:rFonts w:ascii="Inter" w:hAnsi="Inter" w:cs="Times New Roman"/>
          <w:color w:val="000000" w:themeColor="text1"/>
          <w:sz w:val="21"/>
        </w:rPr>
        <w:t>1</w:t>
      </w:r>
      <w:r w:rsidR="00ED7B1C">
        <w:rPr>
          <w:rStyle w:val="Predvolenpsmoodseku1"/>
          <w:rFonts w:ascii="Inter" w:hAnsi="Inter" w:cs="Times New Roman"/>
          <w:color w:val="000000" w:themeColor="text1"/>
          <w:sz w:val="21"/>
        </w:rPr>
        <w:t>2</w:t>
      </w:r>
      <w:r w:rsidRPr="00FE6A2F">
        <w:rPr>
          <w:rStyle w:val="Predvolenpsmoodseku1"/>
          <w:rFonts w:ascii="Inter" w:hAnsi="Inter" w:cs="Times New Roman"/>
          <w:color w:val="000000" w:themeColor="text1"/>
          <w:sz w:val="21"/>
        </w:rPr>
        <w:t xml:space="preserve"> (slovom: </w:t>
      </w:r>
      <w:r w:rsidR="00012A6F">
        <w:rPr>
          <w:rStyle w:val="Predvolenpsmoodseku1"/>
          <w:rFonts w:ascii="Inter" w:hAnsi="Inter" w:cs="Times New Roman"/>
          <w:color w:val="000000" w:themeColor="text1"/>
          <w:sz w:val="21"/>
        </w:rPr>
        <w:t>d</w:t>
      </w:r>
      <w:r w:rsidR="00ED7B1C">
        <w:rPr>
          <w:rStyle w:val="Predvolenpsmoodseku1"/>
          <w:rFonts w:ascii="Inter" w:hAnsi="Inter" w:cs="Times New Roman"/>
          <w:color w:val="000000" w:themeColor="text1"/>
          <w:sz w:val="21"/>
        </w:rPr>
        <w:t>vanásť</w:t>
      </w:r>
      <w:r w:rsidRPr="00FE6A2F">
        <w:rPr>
          <w:rStyle w:val="Predvolenpsmoodseku1"/>
          <w:rFonts w:ascii="Inter" w:hAnsi="Inter" w:cs="Times New Roman"/>
          <w:color w:val="000000" w:themeColor="text1"/>
          <w:sz w:val="21"/>
        </w:rPr>
        <w:t>) týždňov odo dňa akceptácie čiastkovej objednávky dodávateľom.</w:t>
      </w:r>
    </w:p>
    <w:p w14:paraId="3144C787" w14:textId="77777777" w:rsidR="00A2518C" w:rsidRPr="00FE6A2F" w:rsidRDefault="00A2518C" w:rsidP="00A2518C">
      <w:pPr>
        <w:pStyle w:val="Odsekzoznamu1"/>
        <w:ind w:left="0"/>
        <w:jc w:val="both"/>
        <w:rPr>
          <w:rStyle w:val="Predvolenpsmoodseku1"/>
          <w:rFonts w:ascii="Inter" w:hAnsi="Inter"/>
          <w:color w:val="000000" w:themeColor="text1"/>
          <w:sz w:val="21"/>
        </w:rPr>
      </w:pPr>
    </w:p>
    <w:p w14:paraId="36A7565E" w14:textId="77777777" w:rsidR="00A2518C" w:rsidRPr="00FE6A2F" w:rsidRDefault="00A2518C" w:rsidP="00A2518C">
      <w:pPr>
        <w:pStyle w:val="Odsekzoznamu1"/>
        <w:numPr>
          <w:ilvl w:val="0"/>
          <w:numId w:val="4"/>
        </w:numPr>
        <w:tabs>
          <w:tab w:val="left" w:pos="426"/>
        </w:tabs>
        <w:ind w:left="426" w:hanging="426"/>
        <w:jc w:val="both"/>
        <w:rPr>
          <w:rStyle w:val="Predvolenpsmoodseku1"/>
          <w:rFonts w:ascii="Inter" w:hAnsi="Inter"/>
          <w:sz w:val="21"/>
        </w:rPr>
      </w:pPr>
      <w:r w:rsidRPr="00FE6A2F">
        <w:rPr>
          <w:rStyle w:val="Predvolenpsmoodseku1"/>
          <w:rFonts w:ascii="Inter" w:hAnsi="Inter" w:cs="Times New Roman"/>
          <w:color w:val="000000" w:themeColor="text1"/>
          <w:sz w:val="21"/>
        </w:rPr>
        <w:t xml:space="preserve">Miestom plnenia je budova </w:t>
      </w:r>
      <w:r w:rsidRPr="00FE6A2F">
        <w:rPr>
          <w:rFonts w:ascii="Inter" w:hAnsi="Inter"/>
          <w:color w:val="000000"/>
          <w:sz w:val="21"/>
        </w:rPr>
        <w:t xml:space="preserve">sídla Mestskej polície hlavného mesta Slovenskej republiky Bratislavy na Gunduličovej ulici č. 10 v Bratislave, prípadne iné miesto v rámci Bratislavy, ktoré určí odberateľ. </w:t>
      </w:r>
      <w:r w:rsidRPr="00FE6A2F">
        <w:rPr>
          <w:rStyle w:val="Predvolenpsmoodseku1"/>
          <w:rFonts w:ascii="Inter" w:hAnsi="Inter"/>
          <w:sz w:val="21"/>
        </w:rPr>
        <w:t>Dodanie je možné len v pracovných dňoch v čase od 08:00 hod. do 14:00 hod. Dovoz tovaru oznámi dodávateľ odberateľovi minimálne 2 (slovom: dve) hodiny vopred.</w:t>
      </w:r>
    </w:p>
    <w:p w14:paraId="4CA92333" w14:textId="77777777" w:rsidR="00A2518C" w:rsidRPr="00FE6A2F" w:rsidRDefault="00A2518C" w:rsidP="00A2518C">
      <w:pPr>
        <w:pStyle w:val="Odsekzoznamu1"/>
        <w:tabs>
          <w:tab w:val="left" w:pos="426"/>
        </w:tabs>
        <w:ind w:left="0"/>
        <w:jc w:val="both"/>
        <w:rPr>
          <w:rStyle w:val="Predvolenpsmoodseku1"/>
          <w:rFonts w:ascii="Inter" w:hAnsi="Inter"/>
          <w:sz w:val="21"/>
        </w:rPr>
      </w:pPr>
    </w:p>
    <w:p w14:paraId="0FB82735" w14:textId="77777777" w:rsidR="00A2518C" w:rsidRPr="00FE6A2F" w:rsidRDefault="00A2518C" w:rsidP="00A2518C">
      <w:pPr>
        <w:pStyle w:val="Odsekzoznamu1"/>
        <w:numPr>
          <w:ilvl w:val="0"/>
          <w:numId w:val="4"/>
        </w:numPr>
        <w:tabs>
          <w:tab w:val="left" w:pos="426"/>
        </w:tabs>
        <w:ind w:left="426" w:hanging="426"/>
        <w:jc w:val="both"/>
        <w:rPr>
          <w:rFonts w:ascii="Inter" w:hAnsi="Inter"/>
          <w:sz w:val="21"/>
        </w:rPr>
      </w:pPr>
      <w:r w:rsidRPr="00FE6A2F">
        <w:rPr>
          <w:rFonts w:ascii="Inter" w:hAnsi="Inter"/>
          <w:sz w:val="21"/>
        </w:rPr>
        <w:t xml:space="preserve">Zmluvné strany sa dohodli, že dodávateľ dodá každý jeden kus tovaru zabalený v samostatnom obale, po jednom kuse v PE vreckách. Pri dodaní viac kusov tovaru budú tieto spolu zabalené v krabici s označením druhu tovaru a množstva (počtu kusov) toho-ktorého tovaru. </w:t>
      </w:r>
    </w:p>
    <w:p w14:paraId="26C4E144" w14:textId="77777777" w:rsidR="00A2518C" w:rsidRPr="00FE6A2F" w:rsidRDefault="00A2518C" w:rsidP="00A2518C">
      <w:pPr>
        <w:pStyle w:val="Odsekzoznamu1"/>
        <w:tabs>
          <w:tab w:val="left" w:pos="426"/>
        </w:tabs>
        <w:ind w:left="426"/>
        <w:jc w:val="both"/>
        <w:rPr>
          <w:rStyle w:val="Predvolenpsmoodseku1"/>
          <w:rFonts w:ascii="Inter" w:hAnsi="Inter"/>
          <w:sz w:val="21"/>
        </w:rPr>
      </w:pPr>
    </w:p>
    <w:p w14:paraId="6A02AC57" w14:textId="77777777" w:rsidR="00A2518C" w:rsidRPr="00FE6A2F" w:rsidRDefault="00A2518C" w:rsidP="00A2518C">
      <w:pPr>
        <w:pStyle w:val="Odsekzoznamu1"/>
        <w:numPr>
          <w:ilvl w:val="0"/>
          <w:numId w:val="4"/>
        </w:numPr>
        <w:tabs>
          <w:tab w:val="left" w:pos="426"/>
        </w:tabs>
        <w:ind w:left="425" w:hanging="425"/>
        <w:jc w:val="both"/>
        <w:rPr>
          <w:rStyle w:val="Predvolenpsmoodseku1"/>
          <w:rFonts w:ascii="Inter" w:hAnsi="Inter"/>
          <w:sz w:val="21"/>
        </w:rPr>
      </w:pPr>
      <w:r w:rsidRPr="00FE6A2F">
        <w:rPr>
          <w:rStyle w:val="Predvolenpsmoodseku1"/>
          <w:rFonts w:ascii="Inter" w:hAnsi="Inter" w:cs="Times New Roman"/>
          <w:color w:val="000000" w:themeColor="text1"/>
          <w:sz w:val="21"/>
        </w:rPr>
        <w:t xml:space="preserve">Povinnosť dodávateľa dodať tovar riadne a včas je splnená, ak dodávateľ dodá tovar bez vád v lehote a  </w:t>
      </w:r>
      <w:r w:rsidRPr="00FE6A2F">
        <w:rPr>
          <w:rStyle w:val="Predvolenpsmoodseku1"/>
          <w:rFonts w:ascii="Inter" w:hAnsi="Inter" w:cs="Times New Roman"/>
          <w:sz w:val="21"/>
        </w:rPr>
        <w:t>na miesto plnenia</w:t>
      </w:r>
      <w:r w:rsidRPr="00FE6A2F">
        <w:rPr>
          <w:rStyle w:val="Predvolenpsmoodseku1"/>
          <w:rFonts w:ascii="Inter" w:hAnsi="Inter" w:cs="Times New Roman"/>
          <w:color w:val="000000" w:themeColor="text1"/>
          <w:sz w:val="21"/>
        </w:rPr>
        <w:t xml:space="preserve"> a umožní odberateľovi s tovarom nakladať.</w:t>
      </w:r>
    </w:p>
    <w:p w14:paraId="039A801E" w14:textId="77777777" w:rsidR="00A2518C" w:rsidRPr="00FE6A2F" w:rsidRDefault="00A2518C" w:rsidP="00A2518C">
      <w:pPr>
        <w:pStyle w:val="Odsekzoznamu1"/>
        <w:tabs>
          <w:tab w:val="left" w:pos="426"/>
        </w:tabs>
        <w:ind w:left="0"/>
        <w:jc w:val="both"/>
        <w:rPr>
          <w:rFonts w:ascii="Inter" w:hAnsi="Inter"/>
          <w:sz w:val="21"/>
        </w:rPr>
      </w:pPr>
    </w:p>
    <w:p w14:paraId="5931B1B3" w14:textId="77777777" w:rsidR="00A2518C" w:rsidRPr="00FE6A2F" w:rsidRDefault="00A2518C" w:rsidP="00A2518C">
      <w:pPr>
        <w:pStyle w:val="Odsekzoznamu1"/>
        <w:numPr>
          <w:ilvl w:val="0"/>
          <w:numId w:val="4"/>
        </w:numPr>
        <w:tabs>
          <w:tab w:val="left" w:pos="426"/>
        </w:tabs>
        <w:ind w:left="425" w:hanging="425"/>
        <w:jc w:val="both"/>
        <w:rPr>
          <w:rStyle w:val="Predvolenpsmoodseku1"/>
          <w:rFonts w:ascii="Inter" w:hAnsi="Inter" w:cs="Times New Roman"/>
          <w:color w:val="000000" w:themeColor="text1"/>
          <w:sz w:val="21"/>
        </w:rPr>
      </w:pPr>
      <w:r w:rsidRPr="00FE6A2F">
        <w:rPr>
          <w:rStyle w:val="Predvolenpsmoodseku1"/>
          <w:rFonts w:ascii="Inter" w:hAnsi="Inter" w:cs="Times New Roman"/>
          <w:color w:val="000000" w:themeColor="text1"/>
          <w:sz w:val="21"/>
        </w:rPr>
        <w:t xml:space="preserve">Pri prevzatí tovaru je odberateľ </w:t>
      </w:r>
      <w:r w:rsidRPr="00FE6A2F">
        <w:rPr>
          <w:rStyle w:val="Predvolenpsmoodseku1"/>
          <w:rFonts w:ascii="Inter" w:hAnsi="Inter" w:cs="Times New Roman"/>
          <w:sz w:val="21"/>
        </w:rPr>
        <w:t>oprávnený</w:t>
      </w:r>
      <w:r w:rsidRPr="00FE6A2F">
        <w:rPr>
          <w:rStyle w:val="Predvolenpsmoodseku1"/>
          <w:rFonts w:ascii="Inter" w:hAnsi="Inter" w:cs="Times New Roman"/>
          <w:color w:val="000000" w:themeColor="text1"/>
          <w:sz w:val="21"/>
        </w:rPr>
        <w:t xml:space="preserve"> tovar prezrieť. Prezretie a prevzatie tovaru bez vád vykoná osobne zodpovedný zamestnanec odberateľa a potvrdí prevzatie tovaru na dodacom liste dodávateľa, pričom </w:t>
      </w:r>
      <w:r w:rsidRPr="00FE6A2F">
        <w:rPr>
          <w:rStyle w:val="Predvolenpsmoodseku1"/>
          <w:rFonts w:ascii="Inter" w:hAnsi="Inter" w:cs="Times New Roman"/>
          <w:sz w:val="21"/>
        </w:rPr>
        <w:t>jedna</w:t>
      </w:r>
      <w:r w:rsidRPr="00FE6A2F">
        <w:rPr>
          <w:rStyle w:val="Predvolenpsmoodseku1"/>
          <w:rFonts w:ascii="Inter" w:hAnsi="Inter" w:cs="Times New Roman"/>
          <w:color w:val="000000" w:themeColor="text1"/>
          <w:sz w:val="21"/>
        </w:rPr>
        <w:t xml:space="preserve"> kópia dodacieho listu ostáva odberateľovi. </w:t>
      </w:r>
      <w:r w:rsidRPr="00FE6A2F">
        <w:rPr>
          <w:rStyle w:val="Predvolenpsmoodseku1"/>
          <w:rFonts w:ascii="Inter" w:eastAsia="Inter" w:hAnsi="Inter" w:cs="Inter"/>
          <w:sz w:val="21"/>
        </w:rPr>
        <w:t xml:space="preserve">Plnenie nemá vady, ak kvalitatívne a kvantitatívne zodpovedá rámcovej dohode, objednávke a príslušným všeobecne záväzným právnym predpisom. </w:t>
      </w:r>
      <w:r w:rsidRPr="00FE6A2F">
        <w:rPr>
          <w:rStyle w:val="Predvolenpsmoodseku1"/>
          <w:rFonts w:ascii="Inter" w:hAnsi="Inter" w:cs="Times New Roman"/>
          <w:color w:val="000000" w:themeColor="text1"/>
          <w:sz w:val="21"/>
        </w:rPr>
        <w:t>V prípade, ak budú odberateľom zistené vady tovaru, odberateľ nebude povinný tovar prevziať, tovar sa nebude považovať za odovzdaný dodávateľom a tovar zostáva vo vlastníctve dodávateľa až do doby, kým dodávateľ neodstráni prekážku, ktorá bráni odberateľovi tovar riadne prevziať. Termín náhradného dodania tovaru bude predmetom dohody zmluvných strán. Povinnosť dodávateľa podľa bodu 2 článku III rámcovej dohody takouto dohodou zmluvných strán nie je dotknutá.</w:t>
      </w:r>
    </w:p>
    <w:p w14:paraId="627AFFB6" w14:textId="77777777" w:rsidR="00A2518C" w:rsidRPr="00FE6A2F" w:rsidRDefault="00A2518C" w:rsidP="00A2518C">
      <w:pPr>
        <w:pStyle w:val="Odsekzoznamu1"/>
        <w:tabs>
          <w:tab w:val="left" w:pos="426"/>
        </w:tabs>
        <w:ind w:left="0"/>
        <w:jc w:val="both"/>
        <w:rPr>
          <w:rFonts w:ascii="Inter" w:hAnsi="Inter"/>
          <w:sz w:val="21"/>
        </w:rPr>
      </w:pPr>
    </w:p>
    <w:p w14:paraId="23B0C13C" w14:textId="77777777" w:rsidR="00A2518C" w:rsidRPr="00FE6A2F" w:rsidRDefault="00A2518C" w:rsidP="00A2518C">
      <w:pPr>
        <w:pStyle w:val="Odsekzoznamu1"/>
        <w:numPr>
          <w:ilvl w:val="0"/>
          <w:numId w:val="4"/>
        </w:numPr>
        <w:tabs>
          <w:tab w:val="left" w:pos="426"/>
        </w:tabs>
        <w:ind w:left="426" w:hanging="426"/>
        <w:jc w:val="both"/>
        <w:rPr>
          <w:rFonts w:ascii="Inter" w:hAnsi="Inter" w:cs="Times New Roman"/>
          <w:sz w:val="21"/>
        </w:rPr>
      </w:pPr>
      <w:r w:rsidRPr="00FE6A2F">
        <w:rPr>
          <w:rFonts w:ascii="Inter" w:hAnsi="Inter" w:cs="Times New Roman"/>
          <w:sz w:val="21"/>
        </w:rPr>
        <w:t xml:space="preserve">Nebezpečenstvo škody na tovare prechádza na odberateľa okamihom, keď prevezme tovar v zmysle a spôsobom uvedeným v predchádzajúcich odsekoch tohto článku rámcovej. Ak odberateľ tovar neprevezme včas, v tomto prípade prechádza na neho nebezpečenstvo škody na tovare v čase, keď mu dodávateľ umožní nakladať s tovarom. </w:t>
      </w:r>
    </w:p>
    <w:p w14:paraId="4EF1E5A6" w14:textId="77777777" w:rsidR="00A2518C" w:rsidRPr="00FE6A2F" w:rsidRDefault="00A2518C" w:rsidP="00A2518C">
      <w:pPr>
        <w:pStyle w:val="Default"/>
        <w:spacing w:line="240" w:lineRule="auto"/>
        <w:rPr>
          <w:rFonts w:ascii="Inter" w:hAnsi="Inter"/>
          <w:b/>
          <w:bCs/>
          <w:sz w:val="21"/>
          <w:szCs w:val="21"/>
        </w:rPr>
      </w:pPr>
    </w:p>
    <w:p w14:paraId="3103FCC1"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IV</w:t>
      </w:r>
    </w:p>
    <w:p w14:paraId="01043DBA"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Cena</w:t>
      </w:r>
    </w:p>
    <w:p w14:paraId="1AC0B23C" w14:textId="77777777" w:rsidR="00A2518C" w:rsidRPr="00FE6A2F" w:rsidRDefault="00A2518C" w:rsidP="00A2518C">
      <w:pPr>
        <w:pStyle w:val="Normlny1"/>
        <w:jc w:val="center"/>
        <w:rPr>
          <w:rFonts w:ascii="Inter" w:hAnsi="Inter"/>
          <w:b/>
          <w:bCs/>
          <w:sz w:val="21"/>
          <w:szCs w:val="21"/>
        </w:rPr>
      </w:pPr>
    </w:p>
    <w:p w14:paraId="6D825AF9" w14:textId="77777777" w:rsidR="00A2518C" w:rsidRPr="00FE6A2F" w:rsidRDefault="00A2518C" w:rsidP="00A2518C">
      <w:pPr>
        <w:pStyle w:val="Odsekzoznamu1"/>
        <w:numPr>
          <w:ilvl w:val="0"/>
          <w:numId w:val="3"/>
        </w:numPr>
        <w:jc w:val="both"/>
        <w:rPr>
          <w:rFonts w:ascii="Inter" w:hAnsi="Inter" w:cs="Times New Roman"/>
          <w:sz w:val="21"/>
        </w:rPr>
      </w:pPr>
      <w:r w:rsidRPr="00FE6A2F">
        <w:rPr>
          <w:rFonts w:ascii="Inter" w:hAnsi="Inter" w:cs="Times New Roman"/>
          <w:sz w:val="21"/>
        </w:rPr>
        <w:t>Výška ceny za tovar (ďalej len ako „</w:t>
      </w:r>
      <w:r w:rsidRPr="00FE6A2F">
        <w:rPr>
          <w:rFonts w:ascii="Inter" w:hAnsi="Inter" w:cs="Times New Roman"/>
          <w:b/>
          <w:bCs/>
          <w:sz w:val="21"/>
        </w:rPr>
        <w:t>cena</w:t>
      </w:r>
      <w:r w:rsidRPr="00FE6A2F">
        <w:rPr>
          <w:rFonts w:ascii="Inter" w:hAnsi="Inter" w:cs="Times New Roman"/>
          <w:sz w:val="21"/>
        </w:rPr>
        <w:t>“) je určená v zmysle zákona Národnej rady Slovenskej republiky č. 18/1996 Z. z. o cenách v znení neskorších predpisov a vyhlášky Ministerstva financií Slovenskej republiky č. 87/1996 Z. z ktorou sa vykonáva zákon Národnej rady Slovenskej republiky č. 18/1996 Z. z. o cenách v znení neskorších predpisov.</w:t>
      </w:r>
    </w:p>
    <w:p w14:paraId="3CE8EA1F" w14:textId="77777777" w:rsidR="00A2518C" w:rsidRPr="00FE6A2F" w:rsidRDefault="00A2518C" w:rsidP="00A2518C">
      <w:pPr>
        <w:pStyle w:val="Odsekzoznamu1"/>
        <w:ind w:left="0"/>
        <w:jc w:val="both"/>
        <w:rPr>
          <w:rFonts w:ascii="Inter" w:hAnsi="Inter" w:cs="Times New Roman"/>
          <w:sz w:val="21"/>
        </w:rPr>
      </w:pPr>
    </w:p>
    <w:p w14:paraId="4E6A7975" w14:textId="77777777" w:rsidR="00A2518C" w:rsidRPr="00FE6A2F" w:rsidRDefault="00A2518C" w:rsidP="00A2518C">
      <w:pPr>
        <w:pStyle w:val="Normlny1"/>
        <w:numPr>
          <w:ilvl w:val="0"/>
          <w:numId w:val="3"/>
        </w:numPr>
        <w:jc w:val="both"/>
        <w:rPr>
          <w:rFonts w:ascii="Inter" w:hAnsi="Inter" w:cs="Times New Roman"/>
          <w:sz w:val="21"/>
          <w:szCs w:val="21"/>
        </w:rPr>
      </w:pPr>
      <w:r w:rsidRPr="00FE6A2F">
        <w:rPr>
          <w:rFonts w:ascii="Inter" w:hAnsi="Inter" w:cs="Times New Roman"/>
          <w:sz w:val="21"/>
          <w:szCs w:val="21"/>
        </w:rPr>
        <w:t>Zmluvné strany sa dohodli, že v cene sú zahrnuté náklady dodávateľa vynaložené v súvislosti s dodávkou tovaru (najmä náklady na tovar, obstaranie tovaru, dopravu tovaru na miesto dodania, náklady na obal tovaru, vyloženie tovaru, náklady na odobratie mier za účelom vyhotovenia tovaru atď.).</w:t>
      </w:r>
    </w:p>
    <w:p w14:paraId="65C2614E" w14:textId="77777777" w:rsidR="00A2518C" w:rsidRPr="00FE6A2F" w:rsidRDefault="00A2518C" w:rsidP="00A2518C">
      <w:pPr>
        <w:pStyle w:val="Normlny1"/>
        <w:jc w:val="both"/>
        <w:rPr>
          <w:rFonts w:ascii="Inter" w:hAnsi="Inter" w:cs="Times New Roman"/>
          <w:sz w:val="21"/>
          <w:szCs w:val="21"/>
        </w:rPr>
      </w:pPr>
    </w:p>
    <w:p w14:paraId="6D1BEB70" w14:textId="77777777" w:rsidR="00A2518C" w:rsidRPr="00697EA0" w:rsidRDefault="00A2518C" w:rsidP="00A2518C">
      <w:pPr>
        <w:numPr>
          <w:ilvl w:val="0"/>
          <w:numId w:val="3"/>
        </w:numPr>
        <w:autoSpaceDN/>
        <w:spacing w:after="0" w:line="264" w:lineRule="auto"/>
        <w:jc w:val="both"/>
        <w:textAlignment w:val="auto"/>
        <w:rPr>
          <w:rStyle w:val="Odkaznakomentr1"/>
          <w:rFonts w:ascii="Inter" w:eastAsia="Times New Roman" w:hAnsi="Inter"/>
          <w:sz w:val="21"/>
          <w:szCs w:val="21"/>
        </w:rPr>
      </w:pPr>
      <w:r w:rsidRPr="00FE6A2F">
        <w:rPr>
          <w:rStyle w:val="Predvolenpsmoodseku1"/>
          <w:rFonts w:ascii="Inter" w:hAnsi="Inter"/>
          <w:sz w:val="21"/>
          <w:szCs w:val="21"/>
        </w:rPr>
        <w:t xml:space="preserve">Súčasťou ceny tovaru je DPH, pričom jednotková cena tovaru bola dohodou zmluvných strán určená ako cena maximálna a konečná. Za správne vyčíslenie sadzby DPH podľa zákona </w:t>
      </w:r>
      <w:r w:rsidRPr="00FE6A2F">
        <w:rPr>
          <w:rStyle w:val="Predvolenpsmoodseku1"/>
          <w:rFonts w:ascii="Inter" w:hAnsi="Inter"/>
          <w:sz w:val="21"/>
          <w:szCs w:val="21"/>
        </w:rPr>
        <w:br/>
        <w:t xml:space="preserve">č. 222/2004 Z. z. o dani z pridanej hodnoty v znení neskorších predpisov zodpovedá dodávateľ v plnom rozsahu. </w:t>
      </w:r>
      <w:r w:rsidRPr="00FE6A2F">
        <w:rPr>
          <w:rFonts w:ascii="Inter" w:eastAsia="SimSun" w:hAnsi="Inter"/>
          <w:sz w:val="21"/>
          <w:szCs w:val="21"/>
          <w:lang w:eastAsia="hi-IN" w:bidi="hi-IN"/>
        </w:rPr>
        <w:t>Do ceny tovaru podľa ods. 1 tohto článku tejto Dohody je prípustné premietnuť zmenu sadzby DPH a iných administratívnych opatrení štátu.</w:t>
      </w:r>
      <w:r w:rsidRPr="00697EA0">
        <w:rPr>
          <w:rFonts w:ascii="Inter" w:eastAsia="Times New Roman" w:hAnsi="Inter"/>
          <w:sz w:val="21"/>
          <w:szCs w:val="21"/>
        </w:rPr>
        <w:t xml:space="preserve"> </w:t>
      </w:r>
      <w:r w:rsidRPr="00FE6A2F">
        <w:rPr>
          <w:rStyle w:val="Predvolenpsmoodseku1"/>
          <w:rFonts w:ascii="Inter" w:hAnsi="Inter"/>
          <w:sz w:val="21"/>
          <w:szCs w:val="21"/>
        </w:rPr>
        <w:t>V prípade dodania tovaru zo zahraničia a za splnenia zákonom stanovených podmienok sa postupuje podľa osobitných ustanovení zákona o dani z pridanej hodnoty.</w:t>
      </w:r>
    </w:p>
    <w:p w14:paraId="63241C6D" w14:textId="77777777" w:rsidR="00A2518C" w:rsidRPr="00FE6A2F" w:rsidRDefault="00A2518C" w:rsidP="00A2518C">
      <w:pPr>
        <w:pStyle w:val="Normlny1"/>
        <w:jc w:val="both"/>
        <w:rPr>
          <w:rFonts w:ascii="Inter" w:hAnsi="Inter"/>
          <w:sz w:val="21"/>
          <w:szCs w:val="21"/>
        </w:rPr>
      </w:pPr>
    </w:p>
    <w:p w14:paraId="7B635B6F" w14:textId="77777777" w:rsidR="00A2518C" w:rsidRPr="00FE6A2F" w:rsidRDefault="00A2518C" w:rsidP="00A2518C">
      <w:pPr>
        <w:pStyle w:val="Normlny1"/>
        <w:numPr>
          <w:ilvl w:val="0"/>
          <w:numId w:val="3"/>
        </w:numPr>
        <w:ind w:left="426" w:hanging="426"/>
        <w:jc w:val="both"/>
        <w:rPr>
          <w:rStyle w:val="Odkaznakomentr1"/>
          <w:rFonts w:ascii="Inter" w:hAnsi="Inter" w:cs="Mangal"/>
          <w:sz w:val="21"/>
          <w:szCs w:val="21"/>
        </w:rPr>
      </w:pPr>
      <w:r w:rsidRPr="00FE6A2F">
        <w:rPr>
          <w:rStyle w:val="Odkaznakomentr1"/>
          <w:rFonts w:ascii="Inter" w:hAnsi="Inter" w:cs="Mangal"/>
          <w:sz w:val="21"/>
          <w:szCs w:val="21"/>
        </w:rPr>
        <w:t>Dodávateľ sa zaväzuje dodržať jednotkovú cenu tovaru uvedenú v prílohe č. 2 rámcovej dohody.  Jednotková cena, ktorá je uvedená v prílohe č. 2 rámcovej dohody, je výsledkom ................................</w:t>
      </w:r>
      <w:r w:rsidRPr="00FE6A2F">
        <w:rPr>
          <w:rStyle w:val="Odkaznakomentr1"/>
          <w:rFonts w:ascii="Inter" w:hAnsi="Inter" w:cs="Mangal"/>
          <w:color w:val="7030A0"/>
          <w:sz w:val="21"/>
          <w:szCs w:val="21"/>
        </w:rPr>
        <w:t xml:space="preserve"> </w:t>
      </w:r>
      <w:r w:rsidRPr="00FE6A2F">
        <w:rPr>
          <w:rStyle w:val="Odkaznakomentr1"/>
          <w:rFonts w:ascii="Inter" w:hAnsi="Inter" w:cs="Mangal"/>
          <w:sz w:val="21"/>
          <w:szCs w:val="21"/>
        </w:rPr>
        <w:t xml:space="preserve">Dodávateľ nie je oprávnený dodať a účtovať odberateľovi iné veci ako sú uvedené a/alebo špecifikované v prílohe č. 1 rámcovej dohody alebo ktoré nespĺňajú kritéria uvedené v prílohe č. 1 rámcovej dohody. </w:t>
      </w:r>
    </w:p>
    <w:p w14:paraId="2DB7A95C" w14:textId="77777777" w:rsidR="00A2518C" w:rsidRPr="00697EA0" w:rsidRDefault="00A2518C" w:rsidP="00A2518C">
      <w:pPr>
        <w:pStyle w:val="Odsekzoznamu"/>
        <w:rPr>
          <w:rFonts w:ascii="Inter" w:hAnsi="Inter"/>
          <w:sz w:val="21"/>
          <w:szCs w:val="21"/>
        </w:rPr>
      </w:pPr>
    </w:p>
    <w:p w14:paraId="79E907F5" w14:textId="77777777" w:rsidR="00A2518C" w:rsidRPr="00FE6A2F" w:rsidRDefault="00A2518C" w:rsidP="00A2518C">
      <w:pPr>
        <w:pStyle w:val="Normlny1"/>
        <w:numPr>
          <w:ilvl w:val="0"/>
          <w:numId w:val="3"/>
        </w:numPr>
        <w:ind w:left="426" w:hanging="426"/>
        <w:jc w:val="both"/>
        <w:rPr>
          <w:rFonts w:ascii="Inter" w:hAnsi="Inter" w:cs="Mangal"/>
          <w:sz w:val="21"/>
          <w:szCs w:val="21"/>
        </w:rPr>
      </w:pPr>
      <w:r w:rsidRPr="00FE6A2F">
        <w:rPr>
          <w:rFonts w:ascii="Inter" w:hAnsi="Inter"/>
          <w:sz w:val="21"/>
          <w:szCs w:val="21"/>
        </w:rPr>
        <w:t>Cena predmetu zákazky zahŕňa DPH, balné a dopravu pri dodávke na miesto dodania, odobratie miery a dopravné náklady na odobratie miery. Ceny pri všetkých veľkostiach požadovaného tovaru musia byť rovnaké.</w:t>
      </w:r>
    </w:p>
    <w:p w14:paraId="7BE34487" w14:textId="77777777" w:rsidR="00A2518C" w:rsidRPr="00FE6A2F" w:rsidRDefault="00A2518C" w:rsidP="00A2518C">
      <w:pPr>
        <w:pStyle w:val="Odsekzoznamu"/>
        <w:rPr>
          <w:rFonts w:ascii="Inter" w:hAnsi="Inter"/>
          <w:sz w:val="21"/>
          <w:szCs w:val="21"/>
        </w:rPr>
      </w:pPr>
    </w:p>
    <w:p w14:paraId="58C8D911" w14:textId="5DD5EB60" w:rsidR="00A2518C" w:rsidRPr="00FE6A2F" w:rsidRDefault="00A2518C" w:rsidP="00A2518C">
      <w:pPr>
        <w:pStyle w:val="Normlny1"/>
        <w:numPr>
          <w:ilvl w:val="0"/>
          <w:numId w:val="3"/>
        </w:numPr>
        <w:ind w:left="426" w:hanging="426"/>
        <w:jc w:val="both"/>
        <w:rPr>
          <w:rStyle w:val="Predvolenpsmoodseku1"/>
          <w:rFonts w:ascii="Inter" w:hAnsi="Inter" w:cs="Mangal"/>
          <w:color w:val="FF0000"/>
          <w:sz w:val="21"/>
          <w:szCs w:val="21"/>
        </w:rPr>
      </w:pPr>
      <w:r w:rsidRPr="00FE6A2F">
        <w:rPr>
          <w:rStyle w:val="Predvolenpsmoodseku1"/>
          <w:rFonts w:ascii="Inter" w:hAnsi="Inter" w:cs="Times New Roman"/>
          <w:sz w:val="21"/>
          <w:szCs w:val="21"/>
        </w:rPr>
        <w:t xml:space="preserve">Zmluvné strany sa dohodli, že súčet cien riadne a včas dodaného tovaru bez vád v zmysle objednávok na základe rámcovej dohody nepresiahne počas jej platnosti sumu </w:t>
      </w:r>
      <w:r w:rsidR="00E1154A">
        <w:rPr>
          <w:rStyle w:val="Predvolenpsmoodseku1"/>
          <w:rFonts w:ascii="Inter" w:hAnsi="Inter" w:cs="Times New Roman"/>
          <w:b/>
          <w:bCs/>
          <w:sz w:val="21"/>
          <w:szCs w:val="21"/>
        </w:rPr>
        <w:t>269 268,29</w:t>
      </w:r>
      <w:r w:rsidR="00B54245">
        <w:rPr>
          <w:rStyle w:val="Predvolenpsmoodseku1"/>
          <w:rFonts w:ascii="Inter" w:hAnsi="Inter" w:cs="Times New Roman"/>
          <w:b/>
          <w:bCs/>
          <w:sz w:val="21"/>
          <w:szCs w:val="21"/>
        </w:rPr>
        <w:t xml:space="preserve"> € bez DPH </w:t>
      </w:r>
      <w:r w:rsidRPr="00FE6A2F">
        <w:rPr>
          <w:rFonts w:ascii="Inter" w:hAnsi="Inter"/>
          <w:sz w:val="21"/>
          <w:szCs w:val="21"/>
        </w:rPr>
        <w:t xml:space="preserve">(slovom </w:t>
      </w:r>
      <w:r w:rsidR="00317F28" w:rsidRPr="00317F28">
        <w:rPr>
          <w:rFonts w:ascii="Inter" w:hAnsi="Inter"/>
          <w:sz w:val="21"/>
          <w:szCs w:val="21"/>
        </w:rPr>
        <w:t>dvestošesťdesiatdeväťtisícdvestošesťdesiatosem eur a dvadsaťdeväť centov</w:t>
      </w:r>
      <w:r w:rsidRPr="00FE6A2F">
        <w:rPr>
          <w:rStyle w:val="Predvolenpsmoodseku1"/>
          <w:rFonts w:ascii="Inter" w:hAnsi="Inter" w:cs="Times New Roman"/>
          <w:sz w:val="21"/>
          <w:szCs w:val="21"/>
        </w:rPr>
        <w:t xml:space="preserve">) </w:t>
      </w:r>
      <w:ins w:id="2" w:author="Drevová Adriana, Ing" w:date="2025-10-31T10:44:00Z" w16du:dateUtc="2025-10-31T09:44:00Z">
        <w:r w:rsidR="00F7338C">
          <w:rPr>
            <w:rStyle w:val="Predvolenpsmoodseku1"/>
            <w:rFonts w:ascii="Inter" w:hAnsi="Inter" w:cs="Times New Roman"/>
            <w:sz w:val="21"/>
            <w:szCs w:val="21"/>
          </w:rPr>
          <w:t>bez</w:t>
        </w:r>
      </w:ins>
      <w:del w:id="3" w:author="Drevová Adriana, Ing" w:date="2025-10-31T10:44:00Z" w16du:dateUtc="2025-10-31T09:44:00Z">
        <w:r w:rsidRPr="00FE6A2F" w:rsidDel="00F7338C">
          <w:rPr>
            <w:rStyle w:val="Predvolenpsmoodseku1"/>
            <w:rFonts w:ascii="Inter" w:hAnsi="Inter" w:cs="Times New Roman"/>
            <w:sz w:val="21"/>
            <w:szCs w:val="21"/>
          </w:rPr>
          <w:delText>vrátane</w:delText>
        </w:r>
      </w:del>
      <w:r w:rsidRPr="00FE6A2F">
        <w:rPr>
          <w:rStyle w:val="Predvolenpsmoodseku1"/>
          <w:rFonts w:ascii="Inter" w:hAnsi="Inter" w:cs="Times New Roman"/>
          <w:sz w:val="21"/>
          <w:szCs w:val="21"/>
        </w:rPr>
        <w:t> DPH.</w:t>
      </w:r>
    </w:p>
    <w:p w14:paraId="2C3C3BEA" w14:textId="77777777" w:rsidR="00A2518C" w:rsidRPr="00FE6A2F" w:rsidRDefault="00A2518C" w:rsidP="00A2518C">
      <w:pPr>
        <w:widowControl w:val="0"/>
        <w:numPr>
          <w:ilvl w:val="0"/>
          <w:numId w:val="3"/>
        </w:numPr>
        <w:suppressAutoHyphens/>
        <w:autoSpaceDN/>
        <w:spacing w:before="120" w:after="0" w:line="20" w:lineRule="atLeast"/>
        <w:jc w:val="both"/>
        <w:textAlignment w:val="auto"/>
        <w:rPr>
          <w:rFonts w:ascii="Inter" w:hAnsi="Inter"/>
          <w:sz w:val="21"/>
          <w:szCs w:val="21"/>
        </w:rPr>
      </w:pPr>
      <w:r w:rsidRPr="00FE6A2F">
        <w:rPr>
          <w:rFonts w:ascii="Inter" w:hAnsi="Inter"/>
          <w:sz w:val="21"/>
          <w:szCs w:val="21"/>
        </w:rPr>
        <w:t>Odberateľ si vyhradzuje právo zmeniť pri objednávke veľkostný sortiment tovaru podľa aktuálnej potreby bez zmeny ceny.</w:t>
      </w:r>
    </w:p>
    <w:p w14:paraId="1DD35893" w14:textId="77777777" w:rsidR="00A2518C" w:rsidRPr="00FE6A2F" w:rsidRDefault="00A2518C" w:rsidP="00A2518C">
      <w:pPr>
        <w:widowControl w:val="0"/>
        <w:suppressAutoHyphens/>
        <w:autoSpaceDN/>
        <w:spacing w:before="120" w:after="0" w:line="20" w:lineRule="atLeast"/>
        <w:ind w:left="360"/>
        <w:jc w:val="both"/>
        <w:textAlignment w:val="auto"/>
        <w:rPr>
          <w:rFonts w:ascii="Inter" w:hAnsi="Inter"/>
          <w:sz w:val="21"/>
          <w:szCs w:val="21"/>
        </w:rPr>
      </w:pPr>
    </w:p>
    <w:p w14:paraId="4FF9CDB4"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 xml:space="preserve">Dohodnutú odmenu je možné meniť formou zvýšenia (zníženia) jednotkovej ceny v EUR bez DPH uvedené v Prílohe č. 2 – Ponuka v zákazke a rozpočet, len po vzájomnej dohode Zmluvných strán a to písomným dodatkom k tejto Dohode v súlade s § 18 so zákonom č. 343/2015 Z. z. o verejnom obstarávaní a o zmene a doplnení niektorých zákonov (ďalej len „ZVO“). </w:t>
      </w:r>
    </w:p>
    <w:p w14:paraId="3D55451D" w14:textId="77777777" w:rsidR="00A2518C" w:rsidRPr="00697EA0" w:rsidRDefault="00A2518C" w:rsidP="00A2518C">
      <w:pPr>
        <w:spacing w:after="0" w:line="264" w:lineRule="auto"/>
        <w:ind w:left="567"/>
        <w:jc w:val="both"/>
        <w:rPr>
          <w:rFonts w:ascii="Inter" w:eastAsia="Times New Roman" w:hAnsi="Inter"/>
          <w:sz w:val="21"/>
          <w:szCs w:val="21"/>
        </w:rPr>
      </w:pPr>
    </w:p>
    <w:p w14:paraId="0B493165" w14:textId="77777777" w:rsidR="00A2518C" w:rsidRPr="00697EA0" w:rsidRDefault="00A2518C" w:rsidP="00A2518C">
      <w:pPr>
        <w:numPr>
          <w:ilvl w:val="0"/>
          <w:numId w:val="3"/>
        </w:numPr>
        <w:autoSpaceDN/>
        <w:spacing w:after="0" w:line="264" w:lineRule="auto"/>
        <w:textAlignment w:val="auto"/>
        <w:rPr>
          <w:rFonts w:ascii="Inter" w:eastAsia="Times New Roman" w:hAnsi="Inter"/>
          <w:sz w:val="21"/>
          <w:szCs w:val="21"/>
        </w:rPr>
      </w:pPr>
      <w:r w:rsidRPr="00697EA0">
        <w:rPr>
          <w:rFonts w:ascii="Inter" w:eastAsia="Times New Roman" w:hAnsi="Inter"/>
          <w:sz w:val="21"/>
          <w:szCs w:val="21"/>
        </w:rPr>
        <w:t xml:space="preserve">Zvýšenie (zníženie) jednotkovej ceny v EUR bez DPH uvedené v Prílohe č. 2 – Ponuka v zákazke a rozpočet, je prípustné z titulu zvýšenia (zníženia) nákladov pri poskytovaní predmetu tejto Dohody na základe indexácie vývoja cien vo výrobnej sfére, ktorú zverejňuje Štatistický úrad Slovenskej republiky na adrese: </w:t>
      </w:r>
    </w:p>
    <w:p w14:paraId="11F8AA97" w14:textId="77777777" w:rsidR="00A2518C" w:rsidRPr="00697EA0" w:rsidRDefault="00A2518C" w:rsidP="00A2518C">
      <w:pPr>
        <w:pStyle w:val="Odsekzoznamu"/>
        <w:autoSpaceDN/>
        <w:spacing w:line="264" w:lineRule="auto"/>
        <w:ind w:left="360"/>
        <w:jc w:val="both"/>
        <w:textAlignment w:val="auto"/>
        <w:rPr>
          <w:rFonts w:ascii="Inter" w:eastAsia="Times New Roman" w:hAnsi="Inter"/>
          <w:sz w:val="21"/>
          <w:szCs w:val="21"/>
        </w:rPr>
      </w:pPr>
      <w:hyperlink r:id="rId9" w:anchor="!/view/sk/VBD_INTERN/sp0101ms/v_sp0101ms_00_00_00_sk" w:history="1">
        <w:r w:rsidRPr="00697EA0">
          <w:rPr>
            <w:rStyle w:val="Hypertextovprepojenie"/>
            <w:rFonts w:ascii="Inter" w:eastAsia="Times New Roman" w:hAnsi="Inter"/>
            <w:sz w:val="21"/>
            <w:szCs w:val="21"/>
          </w:rPr>
          <w:t>https://datacube.statistics.sk/#!/view/sk/VBD_INTERN/sp0101ms/v_sp0101ms_00_00_00_sk</w:t>
        </w:r>
      </w:hyperlink>
    </w:p>
    <w:p w14:paraId="0BB50D7E" w14:textId="77777777" w:rsidR="00A2518C" w:rsidRPr="00697EA0" w:rsidRDefault="00A2518C" w:rsidP="00A2518C">
      <w:pPr>
        <w:pStyle w:val="Odsekzoznamu"/>
        <w:autoSpaceDN/>
        <w:spacing w:line="264" w:lineRule="auto"/>
        <w:ind w:left="360"/>
        <w:jc w:val="both"/>
        <w:textAlignment w:val="auto"/>
        <w:rPr>
          <w:rFonts w:ascii="Inter" w:eastAsia="Times New Roman" w:hAnsi="Inter"/>
          <w:sz w:val="21"/>
          <w:szCs w:val="21"/>
        </w:rPr>
      </w:pPr>
      <w:r w:rsidRPr="00697EA0">
        <w:rPr>
          <w:rFonts w:ascii="Inter" w:eastAsia="Times New Roman" w:hAnsi="Inter"/>
          <w:sz w:val="21"/>
          <w:szCs w:val="21"/>
        </w:rPr>
        <w:t>Relevantným pre účely výpočtu miery indexácie je riadok „Ceny textilu, odevov, kože a kožených výrobkov“.</w:t>
      </w:r>
    </w:p>
    <w:p w14:paraId="3BD35BD0" w14:textId="77777777" w:rsidR="00A2518C" w:rsidRPr="00697EA0" w:rsidRDefault="00A2518C" w:rsidP="00A2518C">
      <w:pPr>
        <w:spacing w:after="0" w:line="264" w:lineRule="auto"/>
        <w:ind w:left="567"/>
        <w:jc w:val="both"/>
        <w:rPr>
          <w:rFonts w:ascii="Inter" w:eastAsia="Times New Roman" w:hAnsi="Inter"/>
          <w:sz w:val="21"/>
          <w:szCs w:val="21"/>
        </w:rPr>
      </w:pPr>
    </w:p>
    <w:p w14:paraId="36760784"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Úprava  ponukovej jednotkovej ceny v EUR bez DPH uvedenej v Prílohe č. 2 – Ponuka v zákazke a rozpočet, je možná, ak hodnota vyššie identifikovaného indexu bude v čase vyhodnocovania vyššia alebo nižšia o viac ako 5 % oproti hodnote toho istého indexu v čase uzavretia tejto Dohody, alebo v čase poslednej úpravy jednotkovej ceny v EUR bez DPH uvedenej v Prílohe č. 2 – Ponuka v zákazke a rozpočet podľa podmienok tejto Dohody. V prípade splnenia podmienky podľa predchádzajúcej vety sa jednotková cena v EUR bez DPH uvedená v Prílohe č. 2 – Ponuka v zákazke a </w:t>
      </w:r>
      <w:r w:rsidRPr="00EA25CC">
        <w:rPr>
          <w:rFonts w:ascii="Inter" w:eastAsia="Times New Roman" w:hAnsi="Inter"/>
          <w:sz w:val="21"/>
          <w:szCs w:val="21"/>
        </w:rPr>
        <w:t>rozpočet</w:t>
      </w:r>
      <w:r w:rsidRPr="00697EA0">
        <w:rPr>
          <w:rFonts w:ascii="Inter" w:eastAsia="Times New Roman" w:hAnsi="Inter"/>
          <w:sz w:val="21"/>
          <w:szCs w:val="21"/>
        </w:rPr>
        <w:t xml:space="preserve"> upraví maximálne do výšky rozdielu medzi percentuálnou zmenou indexu a hodnotou 5 % (príklad: ak sa hodnota indexu zvýši o 11 %,  ponuková jednotková cena v EUR bez DPH uvedená v Prílohe č. 2 – Ponuka v zákazke a rozpočet sa môže navýšiť maximálne o 6 %, keďže 11 – 5 = 6 alebo ak sa hodnota indexu zníži o 11 %,  ponuková jednotková cena v EUR bez DPH uvedená v Prílohe č. 2 – Ponuka v zákazke a rozpočet sa môže znížiť maximálne o 6 %, keďže 11 – 5 = 6 ).</w:t>
      </w:r>
    </w:p>
    <w:p w14:paraId="690B1B55" w14:textId="77777777" w:rsidR="00A2518C" w:rsidRPr="00697EA0" w:rsidRDefault="00A2518C" w:rsidP="00A2518C">
      <w:pPr>
        <w:spacing w:after="0" w:line="264" w:lineRule="auto"/>
        <w:ind w:left="567"/>
        <w:jc w:val="both"/>
        <w:rPr>
          <w:rFonts w:ascii="Inter" w:eastAsia="Times New Roman" w:hAnsi="Inter"/>
          <w:sz w:val="21"/>
          <w:szCs w:val="21"/>
        </w:rPr>
      </w:pPr>
    </w:p>
    <w:p w14:paraId="6A24778C"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Zmenu ponukovej jednotkovej ceny v EUR bez DPH uvedenej v Prílohe č. 2 – Ponuka v zákazke</w:t>
      </w:r>
      <w:r w:rsidRPr="00697EA0" w:rsidDel="00AC0036">
        <w:rPr>
          <w:rFonts w:ascii="Inter" w:eastAsia="Times New Roman" w:hAnsi="Inter"/>
          <w:sz w:val="21"/>
          <w:szCs w:val="21"/>
        </w:rPr>
        <w:t xml:space="preserve"> </w:t>
      </w:r>
      <w:r w:rsidRPr="00697EA0">
        <w:rPr>
          <w:rFonts w:ascii="Inter" w:eastAsia="Times New Roman" w:hAnsi="Inter"/>
          <w:sz w:val="21"/>
          <w:szCs w:val="21"/>
        </w:rPr>
        <w:t xml:space="preserve"> a rozpočet podľa tohto článku tejto Dohody je oprávnená navrhnúť ktorákoľvek zo Zmluvných strán (ďalej len ako „nárok“ v príslušnom gramatickom tvare).  Po uplatnení a preukázaní návrhu </w:t>
      </w:r>
      <w:r w:rsidRPr="00697EA0" w:rsidDel="00EB3C32">
        <w:rPr>
          <w:rFonts w:ascii="Inter" w:eastAsia="Times New Roman" w:hAnsi="Inter"/>
          <w:sz w:val="21"/>
          <w:szCs w:val="21"/>
        </w:rPr>
        <w:t xml:space="preserve">podľa </w:t>
      </w:r>
      <w:r w:rsidRPr="00697EA0">
        <w:rPr>
          <w:rFonts w:ascii="Inter" w:eastAsia="Times New Roman" w:hAnsi="Inter"/>
          <w:sz w:val="21"/>
          <w:szCs w:val="21"/>
        </w:rPr>
        <w:t xml:space="preserve">predchádzajúcej vety sú Zmluvné strany povinné uzatvoriť písomný dodatok v rozsahu zmeny vyčíslenej podľa tohto článku tejto Dohody. </w:t>
      </w:r>
    </w:p>
    <w:p w14:paraId="140B36BD" w14:textId="77777777" w:rsidR="00A2518C" w:rsidRPr="00697EA0" w:rsidRDefault="00A2518C" w:rsidP="00A2518C">
      <w:pPr>
        <w:spacing w:after="0" w:line="264" w:lineRule="auto"/>
        <w:ind w:left="567"/>
        <w:jc w:val="both"/>
        <w:rPr>
          <w:rFonts w:ascii="Inter" w:eastAsia="Times New Roman" w:hAnsi="Inter"/>
          <w:sz w:val="21"/>
          <w:szCs w:val="21"/>
        </w:rPr>
      </w:pPr>
    </w:p>
    <w:p w14:paraId="0D3FB453"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Úpravu  ponukovej jednotkovej ceny v EUR bez DPH uvedenej v Prílohe č. 2 – Ponuka v zákazke a rozpočet bude možné zrealizovať prvýkrát najskôr k 01.01.2027.  Ďalšie úpravy  ponukovej jednotkovej ceny v EUR bez DPH uvedenej v Prílohe č. 2 – Ponuka v zákazke a rozpočet bude možné realizovať najskôr šesť (6) mesiacov od dňa, kedy nadobudol účinnosť dodatok k tejto Dohode, ktorým sa upravila odmena naposledy.</w:t>
      </w:r>
    </w:p>
    <w:p w14:paraId="5FF58873" w14:textId="77777777" w:rsidR="00A2518C" w:rsidRPr="00697EA0" w:rsidRDefault="00A2518C" w:rsidP="00A2518C">
      <w:pPr>
        <w:spacing w:after="0" w:line="264" w:lineRule="auto"/>
        <w:ind w:left="567"/>
        <w:jc w:val="both"/>
        <w:rPr>
          <w:rFonts w:ascii="Inter" w:eastAsia="Times New Roman" w:hAnsi="Inter"/>
          <w:sz w:val="21"/>
          <w:szCs w:val="21"/>
        </w:rPr>
      </w:pPr>
    </w:p>
    <w:p w14:paraId="69809BBC"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Úprava  ponukovej jednotkovej ceny v EUR bez DPH uvedenej v Prílohe č. 2 – Ponuka v zákazke podľa aktuálne platného indexu sa stane predmetom dodatku k tejto Dohode z dôvodu uvedeného v § 18 ods. 1 písm. a) ZVO.</w:t>
      </w:r>
    </w:p>
    <w:p w14:paraId="05E37416" w14:textId="77777777" w:rsidR="00A2518C" w:rsidRPr="00697EA0" w:rsidRDefault="00A2518C" w:rsidP="00A2518C">
      <w:pPr>
        <w:autoSpaceDN/>
        <w:spacing w:after="0" w:line="264" w:lineRule="auto"/>
        <w:ind w:left="360"/>
        <w:jc w:val="both"/>
        <w:textAlignment w:val="auto"/>
        <w:rPr>
          <w:rFonts w:ascii="Inter" w:hAnsi="Inter"/>
          <w:sz w:val="21"/>
          <w:szCs w:val="21"/>
        </w:rPr>
      </w:pPr>
    </w:p>
    <w:p w14:paraId="01E91BFB" w14:textId="77777777" w:rsidR="00A2518C" w:rsidRPr="00697EA0" w:rsidRDefault="00A2518C" w:rsidP="00A2518C">
      <w:pPr>
        <w:numPr>
          <w:ilvl w:val="0"/>
          <w:numId w:val="3"/>
        </w:numPr>
        <w:autoSpaceDN/>
        <w:spacing w:after="0" w:line="264" w:lineRule="auto"/>
        <w:jc w:val="both"/>
        <w:textAlignment w:val="auto"/>
        <w:rPr>
          <w:rFonts w:ascii="Inter" w:hAnsi="Inter"/>
          <w:sz w:val="21"/>
          <w:szCs w:val="21"/>
        </w:rPr>
      </w:pPr>
      <w:r w:rsidRPr="00697EA0">
        <w:rPr>
          <w:rFonts w:ascii="Inter" w:eastAsia="Times New Roman" w:hAnsi="Inter"/>
          <w:sz w:val="21"/>
          <w:szCs w:val="21"/>
        </w:rPr>
        <w:t>Úprava  ponukovej jednotkovej ceny v EUR bez DPH uvedenej v Prílohe č. 2 – Ponuka v zákazke a rozpočet nemá spätnú účinnosť. Zmluvné strany sú oprávnené novú odmenu uplatňovať až po nadobudnutí účinnosti písomného dodatku.</w:t>
      </w:r>
    </w:p>
    <w:p w14:paraId="66E31132" w14:textId="77777777" w:rsidR="00A2518C" w:rsidRPr="00FE6A2F" w:rsidRDefault="00A2518C" w:rsidP="00A2518C">
      <w:pPr>
        <w:pStyle w:val="Normlny1"/>
        <w:jc w:val="both"/>
        <w:rPr>
          <w:rFonts w:ascii="Inter" w:hAnsi="Inter"/>
          <w:sz w:val="21"/>
          <w:szCs w:val="21"/>
        </w:rPr>
      </w:pPr>
    </w:p>
    <w:p w14:paraId="3017A108"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V</w:t>
      </w:r>
    </w:p>
    <w:p w14:paraId="15896FAC"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Platobné podmienky a fakturácia</w:t>
      </w:r>
    </w:p>
    <w:p w14:paraId="548DE310" w14:textId="77777777" w:rsidR="00A2518C" w:rsidRPr="00FE6A2F" w:rsidRDefault="00A2518C" w:rsidP="00A2518C">
      <w:pPr>
        <w:pStyle w:val="Normlny1"/>
        <w:jc w:val="center"/>
        <w:rPr>
          <w:rFonts w:ascii="Inter" w:hAnsi="Inter"/>
          <w:b/>
          <w:bCs/>
          <w:sz w:val="21"/>
          <w:szCs w:val="21"/>
        </w:rPr>
      </w:pPr>
    </w:p>
    <w:p w14:paraId="624CC4E3" w14:textId="77777777" w:rsidR="00A2518C" w:rsidRPr="00FE6A2F" w:rsidRDefault="00A2518C" w:rsidP="00A2518C">
      <w:pPr>
        <w:pStyle w:val="Odsekzoznamu1"/>
        <w:numPr>
          <w:ilvl w:val="0"/>
          <w:numId w:val="2"/>
        </w:numPr>
        <w:ind w:left="426" w:hanging="426"/>
        <w:rPr>
          <w:rFonts w:ascii="Inter" w:hAnsi="Inter" w:cs="Times New Roman"/>
          <w:sz w:val="21"/>
        </w:rPr>
      </w:pPr>
      <w:r w:rsidRPr="00FE6A2F">
        <w:rPr>
          <w:rFonts w:ascii="Inter" w:hAnsi="Inter" w:cs="Times New Roman"/>
          <w:sz w:val="21"/>
        </w:rPr>
        <w:t>Zmluvné strany sa dohodli, že zálohové platby ani platby vopred sa neposkytujú.</w:t>
      </w:r>
    </w:p>
    <w:p w14:paraId="362A1DC5" w14:textId="77777777" w:rsidR="00A2518C" w:rsidRPr="00FE6A2F" w:rsidRDefault="00A2518C" w:rsidP="00A2518C">
      <w:pPr>
        <w:pStyle w:val="Odsekzoznamu1"/>
        <w:ind w:left="0"/>
        <w:jc w:val="both"/>
        <w:rPr>
          <w:rFonts w:ascii="Inter" w:hAnsi="Inter" w:cs="Times New Roman"/>
          <w:sz w:val="21"/>
        </w:rPr>
      </w:pPr>
    </w:p>
    <w:p w14:paraId="08C4D83A" w14:textId="77777777" w:rsidR="00A2518C" w:rsidRPr="00FE6A2F" w:rsidRDefault="00A2518C" w:rsidP="00A2518C">
      <w:pPr>
        <w:pStyle w:val="Normlny1"/>
        <w:numPr>
          <w:ilvl w:val="0"/>
          <w:numId w:val="2"/>
        </w:numPr>
        <w:ind w:left="426" w:hanging="426"/>
        <w:jc w:val="both"/>
        <w:rPr>
          <w:rStyle w:val="Predvolenpsmoodseku1"/>
          <w:rFonts w:ascii="Inter" w:hAnsi="Inter"/>
          <w:sz w:val="21"/>
          <w:szCs w:val="21"/>
        </w:rPr>
      </w:pPr>
      <w:r w:rsidRPr="00FE6A2F">
        <w:rPr>
          <w:rStyle w:val="Predvolenpsmoodseku1"/>
          <w:rFonts w:ascii="Inter" w:hAnsi="Inter" w:cs="Times New Roman"/>
          <w:sz w:val="21"/>
          <w:szCs w:val="21"/>
        </w:rPr>
        <w:t xml:space="preserve">Zmluvné strany sa dohodli, že cena bude dodávateľovi odberateľom uhradená na základe faktúry vystavenej dodávateľom a doručenej odberateľovi </w:t>
      </w:r>
      <w:r w:rsidRPr="00FE6A2F" w:rsidDel="00F61410">
        <w:rPr>
          <w:rStyle w:val="Predvolenpsmoodseku1"/>
          <w:rFonts w:ascii="Inter" w:hAnsi="Inter" w:cs="Times New Roman"/>
          <w:sz w:val="21"/>
          <w:szCs w:val="21"/>
        </w:rPr>
        <w:t xml:space="preserve">po </w:t>
      </w:r>
      <w:r w:rsidRPr="00FE6A2F">
        <w:rPr>
          <w:rStyle w:val="Predvolenpsmoodseku1"/>
          <w:rFonts w:ascii="Inter" w:hAnsi="Inter" w:cs="Times New Roman"/>
          <w:sz w:val="21"/>
          <w:szCs w:val="21"/>
        </w:rPr>
        <w:t xml:space="preserve">prevzatí </w:t>
      </w:r>
      <w:r w:rsidRPr="00FE6A2F" w:rsidDel="00F61410">
        <w:rPr>
          <w:rStyle w:val="Predvolenpsmoodseku1"/>
          <w:rFonts w:ascii="Inter" w:hAnsi="Inter" w:cs="Times New Roman"/>
          <w:sz w:val="21"/>
          <w:szCs w:val="21"/>
        </w:rPr>
        <w:t>tovaru</w:t>
      </w:r>
      <w:r w:rsidRPr="00FE6A2F">
        <w:rPr>
          <w:rStyle w:val="Predvolenpsmoodseku1"/>
          <w:rFonts w:ascii="Inter" w:hAnsi="Inter" w:cs="Times New Roman"/>
          <w:sz w:val="21"/>
          <w:szCs w:val="21"/>
        </w:rPr>
        <w:t xml:space="preserve"> odberateľom, a to formou bezhotovostného prevodu na účet dodávateľa uvedeného v záhlaví rámcovej dohody.</w:t>
      </w:r>
      <w:r w:rsidRPr="00FE6A2F">
        <w:rPr>
          <w:rStyle w:val="Predvolenpsmoodseku1"/>
          <w:rFonts w:ascii="Inter" w:eastAsia="Inter" w:hAnsi="Inter" w:cs="Inter"/>
          <w:sz w:val="21"/>
          <w:szCs w:val="21"/>
        </w:rPr>
        <w:t xml:space="preserve"> Odmena sa považuje za uhradenú dňom odpísania finančných prostriedkov </w:t>
      </w:r>
      <w:r w:rsidRPr="00FE6A2F">
        <w:rPr>
          <w:rStyle w:val="Predvolenpsmoodseku1"/>
          <w:rFonts w:ascii="Inter" w:hAnsi="Inter" w:cs="Times New Roman"/>
          <w:sz w:val="21"/>
          <w:szCs w:val="21"/>
        </w:rPr>
        <w:t xml:space="preserve">odberateľa </w:t>
      </w:r>
      <w:r w:rsidRPr="00FE6A2F">
        <w:rPr>
          <w:rStyle w:val="Predvolenpsmoodseku1"/>
          <w:rFonts w:ascii="Inter" w:eastAsia="Inter" w:hAnsi="Inter" w:cs="Inter"/>
          <w:sz w:val="21"/>
          <w:szCs w:val="21"/>
        </w:rPr>
        <w:t xml:space="preserve">z bankového účtu  v prospech </w:t>
      </w:r>
      <w:r w:rsidRPr="00FE6A2F">
        <w:rPr>
          <w:rStyle w:val="Predvolenpsmoodseku1"/>
          <w:rFonts w:ascii="Inter" w:hAnsi="Inter" w:cs="Times New Roman"/>
          <w:sz w:val="21"/>
          <w:szCs w:val="21"/>
        </w:rPr>
        <w:t>dodávateľa</w:t>
      </w:r>
      <w:r w:rsidRPr="00FE6A2F">
        <w:rPr>
          <w:rStyle w:val="Predvolenpsmoodseku1"/>
          <w:rFonts w:ascii="Inter" w:eastAsia="Inter" w:hAnsi="Inter" w:cs="Inter"/>
          <w:sz w:val="21"/>
          <w:szCs w:val="21"/>
        </w:rPr>
        <w:t>.</w:t>
      </w:r>
    </w:p>
    <w:p w14:paraId="02A7CB64" w14:textId="77777777" w:rsidR="00A2518C" w:rsidRPr="00FE6A2F" w:rsidRDefault="00A2518C" w:rsidP="00A2518C">
      <w:pPr>
        <w:pStyle w:val="Normlny1"/>
        <w:jc w:val="both"/>
        <w:rPr>
          <w:rFonts w:ascii="Inter" w:hAnsi="Inter"/>
          <w:sz w:val="21"/>
          <w:szCs w:val="21"/>
        </w:rPr>
      </w:pPr>
    </w:p>
    <w:p w14:paraId="7A327625" w14:textId="77777777" w:rsidR="00A2518C" w:rsidRPr="00FE6A2F" w:rsidRDefault="00A2518C" w:rsidP="00A2518C">
      <w:pPr>
        <w:pStyle w:val="Normlny1"/>
        <w:numPr>
          <w:ilvl w:val="0"/>
          <w:numId w:val="2"/>
        </w:numPr>
        <w:ind w:left="426" w:hanging="426"/>
        <w:jc w:val="both"/>
        <w:rPr>
          <w:rFonts w:ascii="Inter" w:hAnsi="Inter" w:cs="Times New Roman"/>
          <w:sz w:val="21"/>
          <w:szCs w:val="21"/>
        </w:rPr>
      </w:pPr>
      <w:r w:rsidRPr="00FE6A2F">
        <w:rPr>
          <w:rFonts w:ascii="Inter" w:hAnsi="Inter" w:cs="Times New Roman"/>
          <w:sz w:val="21"/>
          <w:szCs w:val="21"/>
        </w:rPr>
        <w:t>Faktúra musí obsahovať všetky náležitosti podľa zákona č. 222/2004 Z. z. o dani z pridanej hodnoty v znení neskorších predpisov. Faktúra musí obsahovať aj nasledovné údaje: odvolávku na číslo rámcovej dohody, príp. dodatku, popis plnenia v zmysle predmetu rámcovej dohody, bankové spojenie. Povinnou prílohou faktúry je: každý dodací list tovaru, odberateľom podpísaný preberací protokol k tovaru, ktorý je predmetom faktúry.</w:t>
      </w:r>
    </w:p>
    <w:p w14:paraId="7CEB59D5" w14:textId="77777777" w:rsidR="00A2518C" w:rsidRPr="00FE6A2F" w:rsidRDefault="00A2518C" w:rsidP="00A2518C">
      <w:pPr>
        <w:pStyle w:val="Normlny1"/>
        <w:jc w:val="both"/>
        <w:rPr>
          <w:rFonts w:ascii="Inter" w:hAnsi="Inter" w:cs="Times New Roman"/>
          <w:sz w:val="21"/>
          <w:szCs w:val="21"/>
        </w:rPr>
      </w:pPr>
    </w:p>
    <w:p w14:paraId="6BE242FA" w14:textId="77777777" w:rsidR="00A2518C" w:rsidRPr="00FE6A2F" w:rsidRDefault="00A2518C" w:rsidP="00A2518C">
      <w:pPr>
        <w:pStyle w:val="Normlny1"/>
        <w:numPr>
          <w:ilvl w:val="0"/>
          <w:numId w:val="2"/>
        </w:numPr>
        <w:ind w:left="426" w:hanging="426"/>
        <w:jc w:val="both"/>
        <w:rPr>
          <w:rFonts w:ascii="Inter" w:hAnsi="Inter" w:cs="Times New Roman"/>
          <w:sz w:val="21"/>
          <w:szCs w:val="21"/>
        </w:rPr>
      </w:pPr>
      <w:r w:rsidRPr="00FE6A2F">
        <w:rPr>
          <w:rFonts w:ascii="Inter" w:hAnsi="Inter" w:cs="Times New Roman"/>
          <w:sz w:val="21"/>
          <w:szCs w:val="21"/>
        </w:rPr>
        <w:t>Ak faktúra nebude obsahovať vyššie uvedené údaje alebo povinné údaje v zmysle platných právnych predpisov a/alebo nebudú k nej priložené prílohy a/alebo nebude obsahovať správne údaje, odberateľ je oprávnený takúto faktúru vrátiť dodávateľovi spolu s označením nedostatkov. V tomto prípade sa plynutie lehoty splatnosti takejto faktúry zastaví a nová lehota splatnosti začne plynúť dňom nasledujúcim po dni doručenia opravenej alebo doplnenej faktúry odberateľovi.</w:t>
      </w:r>
    </w:p>
    <w:p w14:paraId="623061BC" w14:textId="77777777" w:rsidR="00A2518C" w:rsidRPr="00FE6A2F" w:rsidRDefault="00A2518C" w:rsidP="00A2518C">
      <w:pPr>
        <w:pStyle w:val="Normlny1"/>
        <w:jc w:val="both"/>
        <w:rPr>
          <w:rFonts w:ascii="Inter" w:hAnsi="Inter" w:cs="Times New Roman"/>
          <w:sz w:val="21"/>
          <w:szCs w:val="21"/>
        </w:rPr>
      </w:pPr>
    </w:p>
    <w:p w14:paraId="75225F4E" w14:textId="77777777" w:rsidR="00A2518C" w:rsidRPr="00FE6A2F" w:rsidRDefault="00A2518C" w:rsidP="00A2518C">
      <w:pPr>
        <w:pStyle w:val="Normlny1"/>
        <w:numPr>
          <w:ilvl w:val="0"/>
          <w:numId w:val="2"/>
        </w:numPr>
        <w:ind w:left="426" w:hanging="426"/>
        <w:jc w:val="both"/>
        <w:rPr>
          <w:rFonts w:ascii="Inter" w:hAnsi="Inter" w:cs="Times New Roman"/>
          <w:sz w:val="21"/>
          <w:szCs w:val="21"/>
        </w:rPr>
      </w:pPr>
      <w:r w:rsidRPr="00FE6A2F">
        <w:rPr>
          <w:rFonts w:ascii="Inter" w:hAnsi="Inter" w:cs="Times New Roman"/>
          <w:sz w:val="21"/>
          <w:szCs w:val="21"/>
        </w:rPr>
        <w:t>Dodávateľ prehlasuje, že číslo účtu uvádzané v záhlaví rámcovej dohody je používané na podnikanie podľa ustanovení § 6 ods. 1 až 3 zákona č. 222/2004 Z. z. o dani z pridanej hodnoty v znení neskorších predpisov. V prípade, ak odberateľ zistí nedodržanie tohto ustanovenia, môže DPH uvedenú na faktúre, ktorú je povinný platiť dodávateľ, zaplatiť priamo na číslo účtu správcu dane vedeného pre dodávateľa, ak v čase vzniku daňovej povinnosti odberateľ vedel alebo na základe dostatočných dôvodov mal alebo mohol vedieť, že DPH z tovaru alebo služby nebude dodávateľom uhradené správcovi dane.</w:t>
      </w:r>
    </w:p>
    <w:p w14:paraId="42AF36C3" w14:textId="77777777" w:rsidR="00A2518C" w:rsidRPr="00FE6A2F" w:rsidRDefault="00A2518C" w:rsidP="00A2518C">
      <w:pPr>
        <w:pStyle w:val="Normlny1"/>
        <w:jc w:val="both"/>
        <w:rPr>
          <w:rFonts w:ascii="Inter" w:hAnsi="Inter" w:cs="Times New Roman"/>
          <w:sz w:val="21"/>
          <w:szCs w:val="21"/>
        </w:rPr>
      </w:pPr>
    </w:p>
    <w:p w14:paraId="56D4A164" w14:textId="77777777" w:rsidR="00A2518C" w:rsidRPr="00FE6A2F" w:rsidRDefault="00A2518C" w:rsidP="00A2518C">
      <w:pPr>
        <w:pStyle w:val="Normlny1"/>
        <w:numPr>
          <w:ilvl w:val="0"/>
          <w:numId w:val="2"/>
        </w:numPr>
        <w:ind w:left="426" w:hanging="426"/>
        <w:jc w:val="both"/>
        <w:rPr>
          <w:rStyle w:val="Predvolenpsmoodseku1"/>
          <w:rFonts w:ascii="Inter" w:hAnsi="Inter"/>
          <w:sz w:val="21"/>
          <w:szCs w:val="21"/>
        </w:rPr>
      </w:pPr>
      <w:r w:rsidRPr="00FE6A2F">
        <w:rPr>
          <w:rStyle w:val="Predvolenpsmoodseku1"/>
          <w:rFonts w:ascii="Inter" w:eastAsia="Inter" w:hAnsi="Inter" w:cs="Inter"/>
          <w:sz w:val="21"/>
          <w:szCs w:val="21"/>
        </w:rPr>
        <w:t xml:space="preserve">Zmluvné strany sa dohodli a odberateľ výslovne súhlasí, že dodávateľ vystaví za účelom úhrady ceny elektronickú faktúru v zmysle </w:t>
      </w:r>
      <w:r w:rsidRPr="00FE6A2F">
        <w:rPr>
          <w:rStyle w:val="Predvolenpsmoodseku1"/>
          <w:rFonts w:ascii="Inter" w:eastAsia="Inter" w:hAnsi="Inter" w:cs="Inter"/>
          <w:color w:val="000000"/>
          <w:sz w:val="21"/>
          <w:szCs w:val="21"/>
        </w:rPr>
        <w:t xml:space="preserve">§ 71 ods. 1 písm. b) zákona č. 222/2004 Z. z. o dani z pridanej hodnoty v znení neskorších predpisov. Zmluvné strany sa dohodli a berú na vedomie, že elektronická faktúra je plnohodnotnou náhradou faktúry v papierovej forme a riadnym daňovým dokladom. Pre vylúčenie pochybnosti platí, že dodávateľ nie je povinný elektronickú faktúru podpísať kvalifikovaným elektronickým podpisom podľa osobitného predpisu. V prípade zasielania elektronickej faktúry dodávateľ nebude zasielať odberateľovi v papierovej podobe ani prílohy, ktoré sú súčasťou elektronickej faktúry. Dodávateľ bude doručovať odberateľovi elektronickú faktúru formou elektronickej pošty, a to na určenú e-mailovú adresu: </w:t>
      </w:r>
      <w:hyperlink r:id="rId10" w:history="1">
        <w:r w:rsidRPr="00FE6A2F">
          <w:rPr>
            <w:rStyle w:val="Hypertextovprepojenie"/>
            <w:rFonts w:ascii="Inter" w:eastAsia="Inter" w:hAnsi="Inter" w:cs="Inter"/>
            <w:sz w:val="21"/>
            <w:szCs w:val="21"/>
          </w:rPr>
          <w:t>efaktura@bratislava.sk</w:t>
        </w:r>
      </w:hyperlink>
      <w:r w:rsidRPr="00FE6A2F">
        <w:rPr>
          <w:rStyle w:val="Predvolenpsmoodseku1"/>
          <w:rFonts w:ascii="Inter" w:eastAsia="Inter" w:hAnsi="Inter" w:cs="Inter"/>
          <w:color w:val="000000"/>
          <w:sz w:val="21"/>
          <w:szCs w:val="21"/>
        </w:rPr>
        <w:t xml:space="preserve">, resp. inú e-mailovú adresu neskôr písomne oznámenú dodávateľovi najmenej 5 (slovom: päť) pracovných dni pred účinnosťou tejto zmeny, ako dokument PDF (s príponou *.pdf). Dodávateľ vyhlasuje, že má prístup k určenej e-mailovej adrese a že si je vedomý skutočnosti, že údaje sprístupnené mu v elektronickej faktúre doručenej mu na určenú e-mailovú adresu sú dôverné informácie, ktoré je každá zmluvná strana povinná utajovať, okrem prípadov, v ktorých je ich sprístupnenie tretej osobe vyžadované platnými právnymi predpismi. Elektronická faktúra sa považuje za doručenú najneskôr v prvý pracovný deň nasledujúci po dni jej preukázateľného odoslania dodávateľom prostredníctvom elektronickej pošty na určenú e-mailovú adresu, pričom </w:t>
      </w:r>
      <w:r w:rsidRPr="00FE6A2F">
        <w:rPr>
          <w:rStyle w:val="Predvolenpsmoodseku1"/>
          <w:rFonts w:ascii="Inter" w:eastAsia="Inter" w:hAnsi="Inter" w:cs="Inter"/>
          <w:b/>
          <w:bCs/>
          <w:color w:val="000000"/>
          <w:sz w:val="21"/>
          <w:szCs w:val="21"/>
        </w:rPr>
        <w:t>splatnosť elektronickej faktúry je 30 dní</w:t>
      </w:r>
      <w:r w:rsidRPr="00FE6A2F">
        <w:rPr>
          <w:rStyle w:val="Predvolenpsmoodseku1"/>
          <w:rFonts w:ascii="Inter" w:eastAsia="Inter" w:hAnsi="Inter" w:cs="Inter"/>
          <w:color w:val="000000"/>
          <w:sz w:val="21"/>
          <w:szCs w:val="21"/>
        </w:rPr>
        <w:t xml:space="preserve"> od jej doručenia.</w:t>
      </w:r>
    </w:p>
    <w:p w14:paraId="36406F44" w14:textId="77777777" w:rsidR="00A2518C" w:rsidRPr="00FE6A2F" w:rsidRDefault="00A2518C" w:rsidP="00A2518C">
      <w:pPr>
        <w:pStyle w:val="Normlny1"/>
        <w:jc w:val="both"/>
        <w:rPr>
          <w:rFonts w:ascii="Inter" w:hAnsi="Inter"/>
          <w:sz w:val="21"/>
          <w:szCs w:val="21"/>
        </w:rPr>
      </w:pPr>
    </w:p>
    <w:p w14:paraId="60F959CB" w14:textId="77777777" w:rsidR="00A2518C" w:rsidRPr="00FE6A2F" w:rsidRDefault="00A2518C" w:rsidP="00A2518C">
      <w:pPr>
        <w:pStyle w:val="Normlny1"/>
        <w:numPr>
          <w:ilvl w:val="0"/>
          <w:numId w:val="2"/>
        </w:numPr>
        <w:ind w:left="426" w:hanging="426"/>
        <w:jc w:val="both"/>
        <w:rPr>
          <w:rFonts w:ascii="Inter" w:hAnsi="Inter"/>
          <w:sz w:val="21"/>
          <w:szCs w:val="21"/>
        </w:rPr>
      </w:pPr>
      <w:r w:rsidRPr="00FE6A2F">
        <w:rPr>
          <w:rStyle w:val="Predvolenpsmoodseku1"/>
          <w:rFonts w:ascii="Inter" w:eastAsia="HiddenHorzOCR" w:hAnsi="Inter" w:cs="Times New Roman"/>
          <w:color w:val="000000" w:themeColor="text1"/>
          <w:sz w:val="21"/>
          <w:szCs w:val="21"/>
        </w:rPr>
        <w:t xml:space="preserve">Zmluvné strany sa dohodli, že odberateľ je oprávnený započítať si svoju pohľadávku voči dodávateľovi po lehote splatnosti aj bez súhlasu dodávateľa oproti akejkoľvek splatnej pohľadávke dodávateľa voči odberateľovi. O započítaní pohľadávky je odberateľ povinný písomne informovať dodávateľa. </w:t>
      </w:r>
    </w:p>
    <w:p w14:paraId="58F6B5A2" w14:textId="77777777" w:rsidR="00A2518C" w:rsidRPr="00FE6A2F" w:rsidRDefault="00A2518C" w:rsidP="00A2518C">
      <w:pPr>
        <w:pStyle w:val="Normlny1"/>
        <w:jc w:val="center"/>
        <w:rPr>
          <w:rFonts w:ascii="Inter" w:hAnsi="Inter" w:cs="Times New Roman"/>
          <w:b/>
          <w:bCs/>
          <w:sz w:val="21"/>
          <w:szCs w:val="21"/>
        </w:rPr>
      </w:pPr>
    </w:p>
    <w:p w14:paraId="0BA2EF7B"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Článok VI</w:t>
      </w:r>
    </w:p>
    <w:p w14:paraId="04C9FD2E" w14:textId="77777777" w:rsidR="00A2518C" w:rsidRPr="00FE6A2F" w:rsidRDefault="00A2518C" w:rsidP="00A2518C">
      <w:pPr>
        <w:pStyle w:val="Normlny1"/>
        <w:jc w:val="center"/>
        <w:rPr>
          <w:rStyle w:val="Predvolenpsmoodseku1"/>
          <w:rFonts w:ascii="Inter" w:hAnsi="Inter" w:cs="Times New Roman"/>
          <w:b/>
          <w:bCs/>
          <w:sz w:val="21"/>
          <w:szCs w:val="21"/>
        </w:rPr>
      </w:pPr>
      <w:r w:rsidRPr="00FE6A2F">
        <w:rPr>
          <w:rStyle w:val="Predvolenpsmoodseku1"/>
          <w:rFonts w:ascii="Inter" w:hAnsi="Inter" w:cs="Times New Roman"/>
          <w:b/>
          <w:bCs/>
          <w:sz w:val="21"/>
          <w:szCs w:val="21"/>
        </w:rPr>
        <w:t>Zodpovednosť za vady a záruka</w:t>
      </w:r>
    </w:p>
    <w:p w14:paraId="540289BA" w14:textId="77777777" w:rsidR="00A2518C" w:rsidRPr="00FE6A2F" w:rsidRDefault="00A2518C" w:rsidP="00A2518C">
      <w:pPr>
        <w:pStyle w:val="Normlny1"/>
        <w:jc w:val="center"/>
        <w:rPr>
          <w:rStyle w:val="Predvolenpsmoodseku1"/>
          <w:rFonts w:ascii="Inter" w:hAnsi="Inter" w:cs="Times New Roman"/>
          <w:b/>
          <w:bCs/>
          <w:sz w:val="21"/>
          <w:szCs w:val="21"/>
        </w:rPr>
      </w:pPr>
    </w:p>
    <w:p w14:paraId="006A915F" w14:textId="77777777" w:rsidR="00A2518C" w:rsidRPr="00FE6A2F" w:rsidRDefault="00A2518C" w:rsidP="00A2518C">
      <w:pPr>
        <w:pStyle w:val="Odsekzoznamu1"/>
        <w:numPr>
          <w:ilvl w:val="0"/>
          <w:numId w:val="1"/>
        </w:numPr>
        <w:ind w:left="426" w:hanging="426"/>
        <w:jc w:val="both"/>
        <w:rPr>
          <w:rStyle w:val="Predvolenpsmoodseku1"/>
          <w:rFonts w:ascii="Inter" w:hAnsi="Inter"/>
          <w:sz w:val="21"/>
        </w:rPr>
      </w:pPr>
      <w:r w:rsidRPr="00FE6A2F">
        <w:rPr>
          <w:rStyle w:val="Predvolenpsmoodseku1"/>
          <w:rFonts w:ascii="Inter" w:eastAsia="HiddenHorzOCR" w:hAnsi="Inter" w:cs="Times New Roman"/>
          <w:color w:val="000000" w:themeColor="text1"/>
          <w:sz w:val="21"/>
        </w:rPr>
        <w:t>Dodávateľ zodpovedá za to, že tovar (i) má v čase jeho odovzdania a prevzatia vlastnosti požadované odberateľom v objednávke a v </w:t>
      </w:r>
      <w:r w:rsidRPr="00FE6A2F">
        <w:rPr>
          <w:rStyle w:val="Predvolenpsmoodseku1"/>
          <w:rFonts w:ascii="Inter" w:hAnsi="Inter" w:cs="Times New Roman"/>
          <w:sz w:val="21"/>
        </w:rPr>
        <w:t xml:space="preserve">prílohe č. 1 rámcovej dohody a (ii) nemá vady, ktoré by znižovali jeho hodnotu alebo účel jeho využitia. </w:t>
      </w:r>
      <w:r w:rsidRPr="00FE6A2F">
        <w:rPr>
          <w:rStyle w:val="Predvolenpsmoodseku1"/>
          <w:rFonts w:ascii="Inter" w:eastAsia="Inter" w:hAnsi="Inter" w:cs="Inter"/>
          <w:sz w:val="21"/>
        </w:rPr>
        <w:t xml:space="preserve">Vadou sa rozumie akákoľvek odchýlka v kvalite, rozsahu alebo v parametroch tovaru, stanovených v rámcovej dohode, v prílohách tvoriacich jej neoddeliteľnú súčasť, vo všeobecne záväzných právnych predpisoch a/alebo technických  normách, platných v Slovenskej republike. Za vady tovaru sa považujú aj chýbajúce alebo neúplné doklady, ktoré je dodávateľ povinný podľa </w:t>
      </w:r>
      <w:r w:rsidRPr="00FE6A2F">
        <w:rPr>
          <w:rStyle w:val="Predvolenpsmoodseku1"/>
          <w:rFonts w:ascii="Inter" w:eastAsia="Inter" w:hAnsi="Inter" w:cs="Inter"/>
          <w:color w:val="000000" w:themeColor="text1"/>
          <w:sz w:val="21"/>
        </w:rPr>
        <w:t>rámcovej dohody</w:t>
      </w:r>
      <w:r w:rsidRPr="00FE6A2F">
        <w:rPr>
          <w:rStyle w:val="Predvolenpsmoodseku1"/>
          <w:rFonts w:ascii="Inter" w:eastAsia="Inter" w:hAnsi="Inter" w:cs="Inter"/>
          <w:sz w:val="21"/>
        </w:rPr>
        <w:t xml:space="preserve"> odovzdať odberateľovi spolu s tovarom.</w:t>
      </w:r>
    </w:p>
    <w:p w14:paraId="1357931A" w14:textId="77777777" w:rsidR="00A2518C" w:rsidRPr="00FE6A2F" w:rsidRDefault="00A2518C" w:rsidP="00A2518C">
      <w:pPr>
        <w:pStyle w:val="Odsekzoznamu1"/>
        <w:ind w:left="0"/>
        <w:jc w:val="both"/>
        <w:rPr>
          <w:rFonts w:ascii="Inter" w:hAnsi="Inter"/>
          <w:sz w:val="21"/>
        </w:rPr>
      </w:pPr>
    </w:p>
    <w:p w14:paraId="21B2F8A8" w14:textId="77777777" w:rsidR="00A2518C" w:rsidRPr="00FE6A2F" w:rsidRDefault="00A2518C" w:rsidP="00A2518C">
      <w:pPr>
        <w:pStyle w:val="Normlny1"/>
        <w:numPr>
          <w:ilvl w:val="0"/>
          <w:numId w:val="1"/>
        </w:numPr>
        <w:ind w:left="426" w:hanging="426"/>
        <w:jc w:val="both"/>
        <w:rPr>
          <w:rStyle w:val="Predvolenpsmoodseku1"/>
          <w:rFonts w:ascii="Inter" w:hAnsi="Inter" w:cs="Times New Roman"/>
          <w:sz w:val="21"/>
          <w:szCs w:val="21"/>
        </w:rPr>
      </w:pPr>
      <w:r w:rsidRPr="00FE6A2F">
        <w:rPr>
          <w:rStyle w:val="Predvolenpsmoodseku1"/>
          <w:rFonts w:ascii="Inter" w:hAnsi="Inter" w:cs="Times New Roman"/>
          <w:sz w:val="21"/>
          <w:szCs w:val="21"/>
        </w:rPr>
        <w:t>Dodávateľ zodpovedá za vady, ktoré má dodaný tovar v okamihu jeho prevzatia odberateľom a za vady tovaru, ktoré sa vyskytnú po prevzatí tovaru v záručnej dobe.</w:t>
      </w:r>
    </w:p>
    <w:p w14:paraId="69FA0A73" w14:textId="77777777" w:rsidR="00A2518C" w:rsidRPr="00FE6A2F" w:rsidRDefault="00A2518C" w:rsidP="00A2518C">
      <w:pPr>
        <w:pStyle w:val="Normlny1"/>
        <w:jc w:val="both"/>
        <w:rPr>
          <w:rFonts w:ascii="Inter" w:hAnsi="Inter"/>
          <w:sz w:val="21"/>
          <w:szCs w:val="21"/>
        </w:rPr>
      </w:pPr>
    </w:p>
    <w:p w14:paraId="386FD5ED"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Záručná doba na tovar je 24 (slovom: dvadsaťštyri) mesiacov a začína plynúť odo dňa prevzatia tovaru odberateľom. Záručná doba neplynie po dobu, ktorú odberateľ nemôže užívať dodaný tovar pre jeho vady, za ktoré zodpovedá dodávateľ.</w:t>
      </w:r>
    </w:p>
    <w:p w14:paraId="356EB5B9" w14:textId="77777777" w:rsidR="00A2518C" w:rsidRPr="00FE6A2F" w:rsidRDefault="00A2518C" w:rsidP="00A2518C">
      <w:pPr>
        <w:pStyle w:val="Normlny1"/>
        <w:jc w:val="both"/>
        <w:rPr>
          <w:rFonts w:ascii="Inter" w:hAnsi="Inter" w:cs="Times New Roman"/>
          <w:sz w:val="21"/>
          <w:szCs w:val="21"/>
        </w:rPr>
      </w:pPr>
    </w:p>
    <w:p w14:paraId="733E3EC3"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Práva zo zodpovednosti za vady je odberateľ povinný uplatniť u dodávateľa počas záručnej doby tovaru, inak zaniknú, pričom vady tovaru je odberateľ povinný uplatniť u dodávateľa bez zbytočného odkladu po ich zistení, a to písomnou formou na poštovú alebo emailovú adresu dodávateľa uvedenej  v záhlaví rámcovej dohody. V oznámení odberateľ presne špecifikuje vady (opíše ich a uvedie ako sa prejavujú) a uvedie, aký nárok si uplatňuje (napr. primeraná zľava z ceny, dodanie náhradného tovaru, odstúpenie od objednávky a/alebo rámcovej dohody). Tým nie je dotknutý nárok odberateľa na náhradu spôsobenej škody.</w:t>
      </w:r>
    </w:p>
    <w:p w14:paraId="35FAC6C3" w14:textId="77777777" w:rsidR="00A2518C" w:rsidRPr="00FE6A2F" w:rsidRDefault="00A2518C" w:rsidP="00A2518C">
      <w:pPr>
        <w:pStyle w:val="Normlny1"/>
        <w:jc w:val="both"/>
        <w:rPr>
          <w:rFonts w:ascii="Inter" w:hAnsi="Inter" w:cs="Times New Roman"/>
          <w:sz w:val="21"/>
          <w:szCs w:val="21"/>
        </w:rPr>
      </w:pPr>
    </w:p>
    <w:p w14:paraId="70A7ED7F"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Dodávateľ sa zaväzuje, že vybaví reklamáciu bez zbytočného odkladu, najneskôr však do 30 (slovom: tridsiatich) kalendárnych dní odo dňa doručenia reklamácie odberateľom.</w:t>
      </w:r>
    </w:p>
    <w:p w14:paraId="754F05FD" w14:textId="77777777" w:rsidR="00A2518C" w:rsidRPr="00FE6A2F" w:rsidRDefault="00A2518C" w:rsidP="00A2518C">
      <w:pPr>
        <w:pStyle w:val="Normlny1"/>
        <w:jc w:val="both"/>
        <w:rPr>
          <w:rFonts w:ascii="Inter" w:hAnsi="Inter" w:cs="Times New Roman"/>
          <w:sz w:val="21"/>
          <w:szCs w:val="21"/>
        </w:rPr>
      </w:pPr>
    </w:p>
    <w:p w14:paraId="73A5A7A1"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Odberateľ má právo zabezpečiť odstránenie vád na tovare, za ktoré zodpovedá dodávateľ aj prostredníctvom inej osoby ako je dodávateľ, a to na náklady dodávateľa, ak dodávateľ po oznámení zistených vád, vady neodstránil v lehote do 30 (slovom: tridsiatich) kalendárnych dní od doručenia reklamácie odberateľom.</w:t>
      </w:r>
    </w:p>
    <w:p w14:paraId="351CBAE8" w14:textId="77777777" w:rsidR="00A2518C" w:rsidRPr="00FE6A2F" w:rsidRDefault="00A2518C" w:rsidP="00A2518C">
      <w:pPr>
        <w:pStyle w:val="Normlny1"/>
        <w:jc w:val="both"/>
        <w:rPr>
          <w:rFonts w:ascii="Inter" w:hAnsi="Inter" w:cs="Times New Roman"/>
          <w:sz w:val="21"/>
          <w:szCs w:val="21"/>
        </w:rPr>
      </w:pPr>
    </w:p>
    <w:p w14:paraId="2A3B3405"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Za vady, ktoré vznikli a/alebo vyšli najavo v záručnej dobe nezodpovedá dodávateľ iba v tom prípade, ak boli spôsobené používaním tovaru v rozpore s návodom na obsluhu dodaným dodávateľom a/alebo nevhodnými prevádzkovými podmienkami, ktoré dodávateľ nezapríčinil.</w:t>
      </w:r>
    </w:p>
    <w:p w14:paraId="3C476036" w14:textId="77777777" w:rsidR="00A2518C" w:rsidRPr="00FE6A2F" w:rsidRDefault="00A2518C" w:rsidP="00A2518C">
      <w:pPr>
        <w:pStyle w:val="Normlny1"/>
        <w:jc w:val="both"/>
        <w:rPr>
          <w:rFonts w:ascii="Inter" w:hAnsi="Inter"/>
          <w:sz w:val="21"/>
          <w:szCs w:val="21"/>
        </w:rPr>
      </w:pPr>
    </w:p>
    <w:p w14:paraId="1942BA88"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VII</w:t>
      </w:r>
    </w:p>
    <w:p w14:paraId="2FFAAEC0"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Subdodávatelia</w:t>
      </w:r>
    </w:p>
    <w:p w14:paraId="3F0ED032"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Dodávateľ je povinný dodať tovar vlastnými kapacitami. Dodávateľ však môže poveriť dodaním časti tovaru aj iný právny subjekt, t. j. svojich subdodávateľov. Subdodávateľ musí spĺňať všetky zákonné požiadavky aj vo vzťahu k zákonu č. 343/2015 Z. z. o verejnom obstarávaní a o zmene a doplnení niektorých zákonov v znení neskorších predpisov (ďalej len ako „</w:t>
      </w:r>
      <w:r w:rsidRPr="00FE6A2F">
        <w:rPr>
          <w:rFonts w:ascii="Inter" w:hAnsi="Inter" w:cs="Lucida Sans"/>
          <w:b/>
          <w:bCs/>
          <w:color w:val="0F161D"/>
          <w:sz w:val="21"/>
        </w:rPr>
        <w:t>zákon o verejnom obstarávaní</w:t>
      </w:r>
      <w:r w:rsidRPr="00FE6A2F">
        <w:rPr>
          <w:rFonts w:ascii="Inter" w:hAnsi="Inter" w:cs="Lucida Sans"/>
          <w:color w:val="0F161D"/>
          <w:sz w:val="21"/>
        </w:rPr>
        <w:t>“).</w:t>
      </w:r>
    </w:p>
    <w:p w14:paraId="3655DCD7" w14:textId="77777777" w:rsidR="00A2518C" w:rsidRPr="00FE6A2F" w:rsidRDefault="00A2518C" w:rsidP="00A2518C">
      <w:pPr>
        <w:pStyle w:val="Odsekzoznamu1"/>
        <w:widowControl/>
        <w:ind w:left="0"/>
        <w:jc w:val="both"/>
        <w:rPr>
          <w:rFonts w:ascii="Inter" w:hAnsi="Inter" w:cs="Lucida Sans"/>
          <w:color w:val="0F161D"/>
          <w:sz w:val="21"/>
        </w:rPr>
      </w:pPr>
    </w:p>
    <w:p w14:paraId="1705F34F"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Dodávateľ zodpovedá za riadne dodanie tovaru počas celého trvania rámcovej dohody, a to bez ohľadu na to, či dodávateľ dodal tovar sám, alebo využil na dodanie tovaru subdodávateľov. Odberateľ nenesie akúkoľvek zodpovednosť voči subdodávateľom dodávateľa.</w:t>
      </w:r>
    </w:p>
    <w:p w14:paraId="5A53D0F3" w14:textId="77777777" w:rsidR="00A2518C" w:rsidRPr="00FE6A2F" w:rsidRDefault="00A2518C" w:rsidP="00A2518C">
      <w:pPr>
        <w:pStyle w:val="Odsekzoznamu1"/>
        <w:widowControl/>
        <w:ind w:left="0"/>
        <w:jc w:val="both"/>
        <w:rPr>
          <w:rFonts w:ascii="Inter" w:hAnsi="Inter" w:cs="Lucida Sans"/>
          <w:color w:val="0F161D"/>
          <w:sz w:val="21"/>
        </w:rPr>
      </w:pPr>
    </w:p>
    <w:p w14:paraId="5C83DD68" w14:textId="77777777" w:rsidR="00A2518C" w:rsidRPr="00FE6A2F" w:rsidRDefault="00A2518C" w:rsidP="00A2518C">
      <w:pPr>
        <w:pStyle w:val="Odsekzoznamu1"/>
        <w:widowControl/>
        <w:numPr>
          <w:ilvl w:val="0"/>
          <w:numId w:val="9"/>
        </w:numPr>
        <w:ind w:left="426" w:hanging="426"/>
        <w:jc w:val="both"/>
        <w:rPr>
          <w:rStyle w:val="Predvolenpsmoodseku1"/>
          <w:rFonts w:ascii="Inter" w:hAnsi="Inter"/>
          <w:sz w:val="21"/>
        </w:rPr>
      </w:pPr>
      <w:r w:rsidRPr="00FE6A2F">
        <w:rPr>
          <w:rStyle w:val="Predvolenpsmoodseku1"/>
          <w:rFonts w:ascii="Inter" w:hAnsi="Inter" w:cs="Lucida Sans"/>
          <w:color w:val="0F161D"/>
          <w:sz w:val="21"/>
        </w:rPr>
        <w:t>Zoznam subdodávateľov známych ku dňu podpisu rámcovej dohody tvorí prílohu č. 3 rámcovej dohody. Dodávateľ garantuje podpisom rámcovej dohody spôsobilosť subdodávateľov na dodanie tovaru podľa rámcovej dohody. Počas trvania rámcovej dohody je dodávateľ oprávnený zmeniť subdodávateľa uvedeného v prílohe č. 3 rámcovej dohode výlučne na základe predchádzajúceho písomného súhlasu udeleného odberateľom a následne uzavretého dodatku k rámcovej dohode. Nový subdodávateľ musí spĺňať všetky zákonné požiadavky a to aj vo vzťahu k zákonu o verejnom obstarávaní.</w:t>
      </w:r>
    </w:p>
    <w:p w14:paraId="49D1C489" w14:textId="77777777" w:rsidR="00A2518C" w:rsidRPr="00FE6A2F" w:rsidRDefault="00A2518C" w:rsidP="00A2518C">
      <w:pPr>
        <w:pStyle w:val="Odsekzoznamu1"/>
        <w:widowControl/>
        <w:ind w:left="0"/>
        <w:jc w:val="both"/>
        <w:rPr>
          <w:rFonts w:ascii="Inter" w:hAnsi="Inter"/>
          <w:sz w:val="21"/>
        </w:rPr>
      </w:pPr>
    </w:p>
    <w:p w14:paraId="0F6D88E0"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Odberateľ má právo odmietnuť uzavrieť dodatok a požiadať dodávateľa o určenie iného subdodávateľa, ak má na to závažné dôvody (napr. nekvalitné plnenie realizované konkrétnym subdodávateľom na predchádzajúcich zákazkách, nesplnenie podmienok pre zmenu subdodávateľa atď.).</w:t>
      </w:r>
    </w:p>
    <w:p w14:paraId="7828A953" w14:textId="77777777" w:rsidR="00A2518C" w:rsidRPr="00FE6A2F" w:rsidRDefault="00A2518C" w:rsidP="00A2518C">
      <w:pPr>
        <w:pStyle w:val="Odsekzoznamu1"/>
        <w:widowControl/>
        <w:ind w:left="0"/>
        <w:jc w:val="both"/>
        <w:rPr>
          <w:rFonts w:ascii="Inter" w:hAnsi="Inter" w:cs="Lucida Sans"/>
          <w:color w:val="0F161D"/>
          <w:sz w:val="21"/>
        </w:rPr>
      </w:pPr>
    </w:p>
    <w:p w14:paraId="4AF4DEF2"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 xml:space="preserve">Dodávateľ vyhlasuje, že príloha č. 3 rámcovej dohody obsahuje aktuálne a úplné údaje v zmysle ustanovenia </w:t>
      </w:r>
      <w:r w:rsidRPr="00FE6A2F">
        <w:rPr>
          <w:rFonts w:ascii="Inter" w:hAnsi="Inter" w:cs="Lucida Sans"/>
          <w:sz w:val="21"/>
        </w:rPr>
        <w:t xml:space="preserve">§ 41 ods. 3, 4 a 6 zákona o verejnom obstarávaní, a to údaje o všetkých známych subdodávateľoch v rozsahu </w:t>
      </w:r>
      <w:r w:rsidRPr="00FE6A2F">
        <w:rPr>
          <w:rFonts w:ascii="Inter" w:hAnsi="Inter" w:cs="Lucida Sans"/>
          <w:color w:val="0F161D"/>
          <w:sz w:val="21"/>
        </w:rPr>
        <w:t>obchodné meno/názov, sídlo/miesto podnikania, IČO, zápis do príslušného registra a údaje o osobe oprávnenej konať za subdodávateľa v rozsahu meno a priezvisko, adresa pobytu, dátum narodenia (ďalej len ako „</w:t>
      </w:r>
      <w:r w:rsidRPr="00FE6A2F">
        <w:rPr>
          <w:rFonts w:ascii="Inter" w:hAnsi="Inter" w:cs="Lucida Sans"/>
          <w:b/>
          <w:bCs/>
          <w:color w:val="0F161D"/>
          <w:sz w:val="21"/>
        </w:rPr>
        <w:t>údaje</w:t>
      </w:r>
      <w:r w:rsidRPr="00FE6A2F">
        <w:rPr>
          <w:rFonts w:ascii="Inter" w:hAnsi="Inter" w:cs="Lucida Sans"/>
          <w:color w:val="0F161D"/>
          <w:sz w:val="21"/>
        </w:rPr>
        <w:t>“).</w:t>
      </w:r>
    </w:p>
    <w:p w14:paraId="2F19C541" w14:textId="77777777" w:rsidR="00A2518C" w:rsidRPr="00FE6A2F" w:rsidRDefault="00A2518C" w:rsidP="00A2518C">
      <w:pPr>
        <w:pStyle w:val="Odsekzoznamu1"/>
        <w:widowControl/>
        <w:ind w:left="0"/>
        <w:jc w:val="both"/>
        <w:rPr>
          <w:rFonts w:ascii="Inter" w:hAnsi="Inter" w:cs="Lucida Sans"/>
          <w:color w:val="0F161D"/>
          <w:sz w:val="21"/>
        </w:rPr>
      </w:pPr>
    </w:p>
    <w:p w14:paraId="0AB11234"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Zmenu údajov je dodávateľ povinný bezodkladne písomne oznámiť odberateľovi, pričom zmluvné strany sa výslovne dohodli, že na zmenu údajov nie je potrebné uzatvoriť dodatok k rámcovej dohode.</w:t>
      </w:r>
    </w:p>
    <w:p w14:paraId="46140239" w14:textId="77777777" w:rsidR="00A2518C" w:rsidRPr="00FE6A2F" w:rsidRDefault="00A2518C" w:rsidP="00A2518C">
      <w:pPr>
        <w:pStyle w:val="Odsekzoznamu1"/>
        <w:widowControl/>
        <w:ind w:left="0"/>
        <w:jc w:val="both"/>
        <w:rPr>
          <w:rFonts w:ascii="Inter" w:hAnsi="Inter" w:cs="Lucida Sans"/>
          <w:color w:val="0F161D"/>
          <w:sz w:val="21"/>
        </w:rPr>
      </w:pPr>
    </w:p>
    <w:p w14:paraId="08A61A6E" w14:textId="77777777" w:rsidR="00A2518C" w:rsidRPr="00FE6A2F" w:rsidRDefault="00A2518C" w:rsidP="00A2518C">
      <w:pPr>
        <w:pStyle w:val="Odsekzoznamu1"/>
        <w:widowControl/>
        <w:numPr>
          <w:ilvl w:val="0"/>
          <w:numId w:val="9"/>
        </w:numPr>
        <w:ind w:left="426" w:hanging="426"/>
        <w:jc w:val="both"/>
        <w:rPr>
          <w:rStyle w:val="Predvolenpsmoodseku1"/>
          <w:rFonts w:ascii="Inter" w:hAnsi="Inter"/>
          <w:sz w:val="21"/>
        </w:rPr>
      </w:pPr>
      <w:r w:rsidRPr="00FE6A2F">
        <w:rPr>
          <w:rStyle w:val="Predvolenpsmoodseku1"/>
          <w:rFonts w:ascii="Inter" w:hAnsi="Inter" w:cs="Lucida Sans"/>
          <w:color w:val="0F161D"/>
          <w:sz w:val="21"/>
        </w:rPr>
        <w:t>Porušenie povinností dodávateľa uvedených v tomto článku rámcovej dohody sa považuje za podstatné porušenie rámcovej dohody.</w:t>
      </w:r>
    </w:p>
    <w:p w14:paraId="675099A4" w14:textId="77777777" w:rsidR="00A2518C" w:rsidRPr="00FE6A2F" w:rsidRDefault="00A2518C" w:rsidP="00A2518C">
      <w:pPr>
        <w:pStyle w:val="Odsekzoznamu1"/>
        <w:widowControl/>
        <w:ind w:left="0"/>
        <w:jc w:val="both"/>
        <w:rPr>
          <w:rFonts w:ascii="Inter" w:hAnsi="Inter"/>
          <w:sz w:val="21"/>
        </w:rPr>
      </w:pPr>
    </w:p>
    <w:p w14:paraId="1A2324D0"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VIII</w:t>
      </w:r>
    </w:p>
    <w:p w14:paraId="5147F92E"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Dôverné informácie a mlčanlivosť</w:t>
      </w:r>
    </w:p>
    <w:p w14:paraId="512F4DB3" w14:textId="77777777" w:rsidR="00A2518C" w:rsidRPr="00FE6A2F" w:rsidRDefault="00A2518C" w:rsidP="00A2518C">
      <w:pPr>
        <w:pStyle w:val="Normlny1"/>
        <w:jc w:val="center"/>
        <w:rPr>
          <w:rFonts w:ascii="Inter" w:hAnsi="Inter"/>
          <w:b/>
          <w:bCs/>
          <w:sz w:val="21"/>
          <w:szCs w:val="21"/>
        </w:rPr>
      </w:pPr>
    </w:p>
    <w:p w14:paraId="1EC4ACC3" w14:textId="77777777" w:rsidR="00A2518C" w:rsidRPr="00FE6A2F" w:rsidRDefault="00A2518C" w:rsidP="00A2518C">
      <w:pPr>
        <w:pStyle w:val="Odsekzoznamu1"/>
        <w:widowControl/>
        <w:numPr>
          <w:ilvl w:val="0"/>
          <w:numId w:val="10"/>
        </w:numPr>
        <w:ind w:left="426" w:hanging="426"/>
        <w:jc w:val="both"/>
        <w:rPr>
          <w:rFonts w:ascii="Inter" w:hAnsi="Inter" w:cs="Lucida Sans"/>
          <w:color w:val="0F161D"/>
          <w:sz w:val="21"/>
        </w:rPr>
      </w:pPr>
      <w:r w:rsidRPr="00FE6A2F">
        <w:rPr>
          <w:rFonts w:ascii="Inter" w:hAnsi="Inter" w:cs="Lucida Sans"/>
          <w:color w:val="0F161D"/>
          <w:sz w:val="21"/>
        </w:rPr>
        <w:t>Zmluvné strany majú záujem a potrebu zachovávať dôverný charakter niektorých informácií, ktorých výmena je nevyhnutná pre naplnenie účelu rámcovej dohody.</w:t>
      </w:r>
    </w:p>
    <w:p w14:paraId="7A247B6B" w14:textId="77777777" w:rsidR="00A2518C" w:rsidRPr="00FE6A2F" w:rsidRDefault="00A2518C" w:rsidP="00A2518C">
      <w:pPr>
        <w:pStyle w:val="Odsekzoznamu1"/>
        <w:widowControl/>
        <w:ind w:left="0"/>
        <w:jc w:val="both"/>
        <w:rPr>
          <w:rFonts w:ascii="Inter" w:hAnsi="Inter" w:cs="Lucida Sans"/>
          <w:color w:val="0F161D"/>
          <w:sz w:val="21"/>
        </w:rPr>
      </w:pPr>
    </w:p>
    <w:p w14:paraId="649FBC1E" w14:textId="77777777" w:rsidR="00A2518C" w:rsidRPr="00FE6A2F" w:rsidRDefault="00A2518C" w:rsidP="00A2518C">
      <w:pPr>
        <w:pStyle w:val="Odsekzoznamu1"/>
        <w:widowControl/>
        <w:numPr>
          <w:ilvl w:val="0"/>
          <w:numId w:val="10"/>
        </w:numPr>
        <w:ind w:left="426" w:hanging="426"/>
        <w:jc w:val="both"/>
        <w:rPr>
          <w:rStyle w:val="Predvolenpsmoodseku1"/>
          <w:rFonts w:ascii="Inter" w:hAnsi="Inter"/>
          <w:sz w:val="21"/>
        </w:rPr>
      </w:pPr>
      <w:r w:rsidRPr="00FE6A2F">
        <w:rPr>
          <w:rStyle w:val="Predvolenpsmoodseku1"/>
          <w:rFonts w:ascii="Inter" w:hAnsi="Inter" w:cs="Lucida Sans"/>
          <w:color w:val="0F161D"/>
          <w:sz w:val="21"/>
        </w:rPr>
        <w:t>Dodávateľ bude zachovávať mlčanlivosť o všetkých dôverných informáciách, ktoré mu boli poskytnuté odberateľom a/alebo ku ktorým má dodávateľ prístup. Dodávateľ nepoužije žiadne z dôverných informácií na iné účely</w:t>
      </w:r>
      <w:r w:rsidRPr="00FE6A2F">
        <w:rPr>
          <w:rStyle w:val="Predvolenpsmoodseku1"/>
          <w:rFonts w:ascii="Inter" w:hAnsi="Inter"/>
          <w:sz w:val="21"/>
        </w:rPr>
        <w:t>, ako je uvedené v tejto rámcovej dohode.</w:t>
      </w:r>
    </w:p>
    <w:p w14:paraId="5F00BBAA" w14:textId="77777777" w:rsidR="00A2518C" w:rsidRPr="00FE6A2F" w:rsidRDefault="00A2518C" w:rsidP="00A2518C">
      <w:pPr>
        <w:pStyle w:val="Odsekzoznamu1"/>
        <w:widowControl/>
        <w:ind w:left="0"/>
        <w:jc w:val="both"/>
        <w:rPr>
          <w:rFonts w:ascii="Inter" w:hAnsi="Inter"/>
          <w:sz w:val="21"/>
        </w:rPr>
      </w:pPr>
    </w:p>
    <w:p w14:paraId="3A2C50C2" w14:textId="77777777" w:rsidR="00A2518C" w:rsidRPr="00FE6A2F" w:rsidRDefault="00A2518C" w:rsidP="00A2518C">
      <w:pPr>
        <w:pStyle w:val="Odsekzoznamu1"/>
        <w:widowControl/>
        <w:numPr>
          <w:ilvl w:val="0"/>
          <w:numId w:val="10"/>
        </w:numPr>
        <w:ind w:left="426" w:hanging="426"/>
        <w:jc w:val="both"/>
        <w:rPr>
          <w:rFonts w:ascii="Inter" w:hAnsi="Inter"/>
          <w:sz w:val="21"/>
        </w:rPr>
      </w:pPr>
      <w:r w:rsidRPr="00FE6A2F">
        <w:rPr>
          <w:rFonts w:ascii="Inter" w:hAnsi="Inter"/>
          <w:sz w:val="21"/>
        </w:rPr>
        <w:t>Predchádzajúce povinnosti zachovávať mlčanlivosť sa nevzťahujú na také informácie, ktoré:</w:t>
      </w:r>
    </w:p>
    <w:p w14:paraId="512300D0"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sú alebo sa stanú verejne dostupnými bez akéhokoľvek pričinenia dodávateľa; alebo</w:t>
      </w:r>
    </w:p>
    <w:p w14:paraId="46E2F957"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boli vo vlastníctve dodávateľa predtým, ako ich získal na základe rámcovej dohody, alebo</w:t>
      </w:r>
    </w:p>
    <w:p w14:paraId="0C8446EA"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boli vyvinuté dodávateľom a/alebo v jeho mene nezávisle počas trvania povinnosti zachovávať mlčanlivosť; alebo</w:t>
      </w:r>
    </w:p>
    <w:p w14:paraId="49A13D59"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boli získané dodávateľom od tretej osoby, ktorá preukázala, že má právo šíriť dôverné informácie; alebo</w:t>
      </w:r>
    </w:p>
    <w:p w14:paraId="49BB5DF7"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boli sprístupnené odberateľom, ak si ich sprístupnenie vyžadujú platné právne predpisy, príslušný súd, príslušný regulačný orgán alebo orgán rozhodujúci v spore medzi zmluvnými stranami.</w:t>
      </w:r>
    </w:p>
    <w:p w14:paraId="3410B661" w14:textId="77777777" w:rsidR="00A2518C" w:rsidRPr="00FE6A2F" w:rsidRDefault="00A2518C" w:rsidP="00A2518C">
      <w:pPr>
        <w:pStyle w:val="Odsekzoznamu1"/>
        <w:ind w:left="0"/>
        <w:jc w:val="both"/>
        <w:rPr>
          <w:rFonts w:ascii="Inter" w:hAnsi="Inter"/>
          <w:sz w:val="21"/>
        </w:rPr>
      </w:pPr>
    </w:p>
    <w:p w14:paraId="0031856D" w14:textId="77777777" w:rsidR="00A2518C" w:rsidRPr="00FE6A2F" w:rsidRDefault="00A2518C" w:rsidP="00A2518C">
      <w:pPr>
        <w:pStyle w:val="Odsekzoznamu1"/>
        <w:numPr>
          <w:ilvl w:val="0"/>
          <w:numId w:val="10"/>
        </w:numPr>
        <w:ind w:left="426" w:hanging="426"/>
        <w:jc w:val="both"/>
        <w:rPr>
          <w:rStyle w:val="Predvolenpsmoodseku1"/>
          <w:rFonts w:ascii="Inter" w:hAnsi="Inter"/>
          <w:sz w:val="21"/>
        </w:rPr>
      </w:pPr>
      <w:r w:rsidRPr="00FE6A2F">
        <w:rPr>
          <w:rStyle w:val="Predvolenpsmoodseku1"/>
          <w:rFonts w:ascii="Inter" w:hAnsi="Inter" w:cs="Lucida Sans"/>
          <w:color w:val="0F161D"/>
          <w:sz w:val="21"/>
        </w:rPr>
        <w:t>Odberateľ má právo odmietnuť poskytnutie dôverných informácií, ak takéto poskytnutie nebude nevyhnutne potrebné</w:t>
      </w:r>
      <w:r w:rsidRPr="00FE6A2F">
        <w:rPr>
          <w:rStyle w:val="Predvolenpsmoodseku1"/>
          <w:rFonts w:ascii="Inter" w:hAnsi="Inter"/>
          <w:sz w:val="21"/>
        </w:rPr>
        <w:t xml:space="preserve"> k naplneniu účelu tejto rámcovej dohody.</w:t>
      </w:r>
    </w:p>
    <w:p w14:paraId="06D86671" w14:textId="77777777" w:rsidR="00A2518C" w:rsidRPr="00FE6A2F" w:rsidRDefault="00A2518C" w:rsidP="00A2518C">
      <w:pPr>
        <w:pStyle w:val="Odsekzoznamu1"/>
        <w:ind w:left="0"/>
        <w:jc w:val="both"/>
        <w:rPr>
          <w:rStyle w:val="Predvolenpsmoodseku1"/>
          <w:rFonts w:ascii="Inter" w:hAnsi="Inter"/>
          <w:sz w:val="21"/>
        </w:rPr>
      </w:pPr>
    </w:p>
    <w:p w14:paraId="36DEA73D" w14:textId="77777777" w:rsidR="00A2518C" w:rsidRPr="00FE6A2F" w:rsidRDefault="00A2518C" w:rsidP="00A2518C">
      <w:pPr>
        <w:pStyle w:val="Odsekzoznamu1"/>
        <w:numPr>
          <w:ilvl w:val="0"/>
          <w:numId w:val="10"/>
        </w:numPr>
        <w:ind w:left="426" w:hanging="426"/>
        <w:jc w:val="both"/>
        <w:rPr>
          <w:rStyle w:val="Predvolenpsmoodseku1"/>
          <w:rFonts w:ascii="Inter" w:hAnsi="Inter"/>
          <w:sz w:val="21"/>
        </w:rPr>
      </w:pPr>
      <w:r w:rsidRPr="00FE6A2F">
        <w:rPr>
          <w:rStyle w:val="Predvolenpsmoodseku1"/>
          <w:rFonts w:ascii="Inter" w:hAnsi="Inter"/>
          <w:sz w:val="21"/>
        </w:rPr>
        <w:t>Poskytnutím dôverných informácii dodávateľovi mu odberateľ neudeľuje licenciu a/alebo súhlas na použitie a/alebo šírenie dôverných informácii na iný účel ako je uvedene v rámcovej dohode.</w:t>
      </w:r>
    </w:p>
    <w:p w14:paraId="16C29B22" w14:textId="77777777" w:rsidR="00A2518C" w:rsidRPr="00FE6A2F" w:rsidRDefault="00A2518C" w:rsidP="00A2518C">
      <w:pPr>
        <w:pStyle w:val="Odsekzoznamu1"/>
        <w:ind w:left="0"/>
        <w:jc w:val="both"/>
        <w:rPr>
          <w:rStyle w:val="Predvolenpsmoodseku1"/>
          <w:rFonts w:ascii="Inter" w:hAnsi="Inter"/>
          <w:sz w:val="21"/>
        </w:rPr>
      </w:pPr>
    </w:p>
    <w:p w14:paraId="42C61296" w14:textId="77777777" w:rsidR="00A2518C" w:rsidRPr="00FE6A2F" w:rsidRDefault="00A2518C" w:rsidP="00A2518C">
      <w:pPr>
        <w:pStyle w:val="Odsekzoznamu"/>
        <w:numPr>
          <w:ilvl w:val="0"/>
          <w:numId w:val="10"/>
        </w:numPr>
        <w:spacing w:after="0"/>
        <w:ind w:left="426" w:hanging="426"/>
        <w:jc w:val="both"/>
        <w:rPr>
          <w:rStyle w:val="Predvolenpsmoodseku1"/>
          <w:rFonts w:ascii="Inter" w:eastAsia="SimSun" w:hAnsi="Inter" w:cs="Mangal"/>
          <w:sz w:val="21"/>
          <w:szCs w:val="21"/>
          <w:lang w:eastAsia="hi-IN" w:bidi="hi-IN"/>
        </w:rPr>
      </w:pPr>
      <w:r w:rsidRPr="00FE6A2F">
        <w:rPr>
          <w:rStyle w:val="Predvolenpsmoodseku1"/>
          <w:rFonts w:ascii="Inter" w:eastAsia="SimSun" w:hAnsi="Inter" w:cs="Mangal"/>
          <w:sz w:val="21"/>
          <w:szCs w:val="21"/>
          <w:lang w:eastAsia="hi-IN" w:bidi="hi-IN"/>
        </w:rPr>
        <w:t>Žiaden obsah dôverných informácií nie je možné považovať ako akýkoľvek prísľub, vyhlásenie alebo garanciu poskytnutú odberateľom dodávateľovi.</w:t>
      </w:r>
    </w:p>
    <w:p w14:paraId="43C3D6EA" w14:textId="77777777" w:rsidR="00A2518C" w:rsidRPr="00FE6A2F" w:rsidRDefault="00A2518C" w:rsidP="00A2518C">
      <w:pPr>
        <w:spacing w:after="0"/>
        <w:jc w:val="both"/>
        <w:rPr>
          <w:rStyle w:val="Predvolenpsmoodseku1"/>
          <w:rFonts w:ascii="Inter" w:eastAsia="SimSun" w:hAnsi="Inter" w:cs="Mangal"/>
          <w:sz w:val="21"/>
          <w:szCs w:val="21"/>
          <w:lang w:eastAsia="hi-IN" w:bidi="hi-IN"/>
        </w:rPr>
      </w:pPr>
    </w:p>
    <w:p w14:paraId="4B18A15B" w14:textId="77777777" w:rsidR="00A2518C" w:rsidRPr="00FE6A2F" w:rsidRDefault="00A2518C" w:rsidP="00A2518C">
      <w:pPr>
        <w:pStyle w:val="Odsekzoznamu"/>
        <w:numPr>
          <w:ilvl w:val="0"/>
          <w:numId w:val="10"/>
        </w:numPr>
        <w:spacing w:after="0"/>
        <w:ind w:left="426" w:hanging="426"/>
        <w:jc w:val="both"/>
        <w:rPr>
          <w:rStyle w:val="Predvolenpsmoodseku1"/>
          <w:rFonts w:ascii="Inter" w:eastAsia="SimSun" w:hAnsi="Inter" w:cs="Mangal"/>
          <w:sz w:val="21"/>
          <w:szCs w:val="21"/>
          <w:lang w:eastAsia="hi-IN" w:bidi="hi-IN"/>
        </w:rPr>
      </w:pPr>
      <w:r w:rsidRPr="00FE6A2F">
        <w:rPr>
          <w:rStyle w:val="Predvolenpsmoodseku1"/>
          <w:rFonts w:ascii="Inter" w:eastAsia="SimSun" w:hAnsi="Inter" w:cs="Mangal"/>
          <w:sz w:val="21"/>
          <w:szCs w:val="21"/>
          <w:lang w:eastAsia="hi-IN" w:bidi="hi-IN"/>
        </w:rPr>
        <w:t>Dodávateľ je povinný poskytnúť odberateľovi všetku potrebnú súčinnosť potrebnú na odstránenie následkov neoprávnenej manipulácie s dôvernými informáciami.</w:t>
      </w:r>
    </w:p>
    <w:p w14:paraId="0AF2EB71" w14:textId="77777777" w:rsidR="00A2518C" w:rsidRPr="00FE6A2F" w:rsidRDefault="00A2518C" w:rsidP="00A2518C">
      <w:pPr>
        <w:pStyle w:val="Odsekzoznamu1"/>
        <w:ind w:left="0"/>
        <w:rPr>
          <w:rFonts w:ascii="Inter" w:hAnsi="Inter"/>
          <w:sz w:val="21"/>
        </w:rPr>
      </w:pPr>
    </w:p>
    <w:p w14:paraId="243EF730" w14:textId="77777777" w:rsidR="00A2518C" w:rsidRPr="00FE6A2F" w:rsidRDefault="00A2518C" w:rsidP="00A2518C">
      <w:pPr>
        <w:pStyle w:val="Normlny1"/>
        <w:jc w:val="center"/>
        <w:rPr>
          <w:rFonts w:ascii="Inter" w:eastAsia="Arial Narrow" w:hAnsi="Inter" w:cs="Arial Narrow"/>
          <w:b/>
          <w:bCs/>
          <w:sz w:val="21"/>
          <w:szCs w:val="21"/>
        </w:rPr>
      </w:pPr>
    </w:p>
    <w:p w14:paraId="1E9DBB90" w14:textId="77777777" w:rsidR="00A2518C" w:rsidRPr="00FE6A2F" w:rsidRDefault="00A2518C" w:rsidP="00A2518C">
      <w:pPr>
        <w:pStyle w:val="Normlny1"/>
        <w:jc w:val="center"/>
        <w:rPr>
          <w:rFonts w:ascii="Inter" w:eastAsia="Arial Narrow" w:hAnsi="Inter" w:cs="Arial Narrow"/>
          <w:b/>
          <w:bCs/>
          <w:sz w:val="21"/>
          <w:szCs w:val="21"/>
        </w:rPr>
      </w:pPr>
      <w:r w:rsidRPr="00FE6A2F">
        <w:rPr>
          <w:rFonts w:ascii="Inter" w:eastAsia="Arial Narrow" w:hAnsi="Inter" w:cs="Arial Narrow"/>
          <w:b/>
          <w:bCs/>
          <w:sz w:val="21"/>
          <w:szCs w:val="21"/>
        </w:rPr>
        <w:t>Článok IX</w:t>
      </w:r>
    </w:p>
    <w:p w14:paraId="243155F6" w14:textId="77777777" w:rsidR="00A2518C" w:rsidRPr="00FE6A2F" w:rsidRDefault="00A2518C" w:rsidP="00A2518C">
      <w:pPr>
        <w:pStyle w:val="Normlny1"/>
        <w:jc w:val="center"/>
        <w:rPr>
          <w:rFonts w:ascii="Inter" w:eastAsia="Arial Narrow" w:hAnsi="Inter" w:cs="Arial Narrow"/>
          <w:b/>
          <w:bCs/>
          <w:sz w:val="21"/>
          <w:szCs w:val="21"/>
        </w:rPr>
      </w:pPr>
      <w:r w:rsidRPr="00FE6A2F">
        <w:rPr>
          <w:rFonts w:ascii="Inter" w:eastAsia="Arial Narrow" w:hAnsi="Inter" w:cs="Arial Narrow"/>
          <w:b/>
          <w:bCs/>
          <w:sz w:val="21"/>
          <w:szCs w:val="21"/>
        </w:rPr>
        <w:t>Ochrana osobných údajov</w:t>
      </w:r>
    </w:p>
    <w:p w14:paraId="13BB7F42" w14:textId="77777777" w:rsidR="00A2518C" w:rsidRPr="00FE6A2F" w:rsidRDefault="00A2518C" w:rsidP="00A2518C">
      <w:pPr>
        <w:pStyle w:val="Normlny1"/>
        <w:jc w:val="center"/>
        <w:rPr>
          <w:rFonts w:ascii="Inter" w:eastAsia="Arial Narrow" w:hAnsi="Inter" w:cs="Arial Narrow"/>
          <w:b/>
          <w:bCs/>
          <w:sz w:val="21"/>
          <w:szCs w:val="21"/>
        </w:rPr>
      </w:pPr>
    </w:p>
    <w:p w14:paraId="1B0DC5FE" w14:textId="77777777" w:rsidR="00A2518C" w:rsidRPr="00FE6A2F" w:rsidRDefault="00A2518C" w:rsidP="00A2518C">
      <w:pPr>
        <w:pStyle w:val="Odsekzoznamu1"/>
        <w:numPr>
          <w:ilvl w:val="0"/>
          <w:numId w:val="12"/>
        </w:numPr>
        <w:ind w:left="426" w:hanging="426"/>
        <w:jc w:val="both"/>
        <w:rPr>
          <w:rFonts w:ascii="Inter" w:hAnsi="Inter"/>
          <w:sz w:val="21"/>
        </w:rPr>
      </w:pPr>
      <w:r w:rsidRPr="00FE6A2F">
        <w:rPr>
          <w:rStyle w:val="Predvolenpsmoodseku1"/>
          <w:rFonts w:ascii="Inter" w:eastAsia="Arial Narrow" w:hAnsi="Inter" w:cs="Arial Narrow"/>
          <w:sz w:val="21"/>
        </w:rPr>
        <w:t xml:space="preserve">Zmluvné strany výslovne potvrdzujú, že dodávateľ pri plnení tejto </w:t>
      </w:r>
      <w:r w:rsidRPr="00FE6A2F">
        <w:rPr>
          <w:rStyle w:val="Predvolenpsmoodseku1"/>
          <w:rFonts w:ascii="Inter" w:eastAsia="Inter" w:hAnsi="Inter" w:cs="Inter"/>
          <w:color w:val="000000"/>
          <w:sz w:val="21"/>
        </w:rPr>
        <w:t>rámcovej dohody</w:t>
      </w:r>
      <w:r w:rsidRPr="00FE6A2F">
        <w:rPr>
          <w:rStyle w:val="Predvolenpsmoodseku1"/>
          <w:rFonts w:ascii="Inter" w:eastAsia="Arial Narrow" w:hAnsi="Inter" w:cs="Arial Narrow"/>
          <w:sz w:val="21"/>
        </w:rPr>
        <w:t xml:space="preserve"> neprichádza do kontaktu so žiadnymi osobnými údajmi osôb v postavení dotknutých osôb v zmysle Nariadenia Európskeho parlamentu a rady (EÚ) 2016/679 o ochrane fyzických osôb pri spracúvaní osobných údajov a o voľnom pohybe takýchto údajov, ktorým sa zrušuje smernica 95/46/ES (všeobecné nariadenie ochrany osobných údajov) v platnom znení (ďalej len ako „</w:t>
      </w:r>
      <w:r w:rsidRPr="00FE6A2F">
        <w:rPr>
          <w:rStyle w:val="Predvolenpsmoodseku1"/>
          <w:rFonts w:ascii="Inter" w:eastAsia="Arial Narrow" w:hAnsi="Inter" w:cs="Arial Narrow"/>
          <w:b/>
          <w:bCs/>
          <w:sz w:val="21"/>
        </w:rPr>
        <w:t>Nariadenie</w:t>
      </w:r>
      <w:r w:rsidRPr="00FE6A2F">
        <w:rPr>
          <w:rStyle w:val="Predvolenpsmoodseku1"/>
          <w:rFonts w:ascii="Inter" w:eastAsia="Arial Narrow" w:hAnsi="Inter" w:cs="Arial Narrow"/>
          <w:sz w:val="21"/>
        </w:rPr>
        <w:t xml:space="preserve"> </w:t>
      </w:r>
      <w:r w:rsidRPr="00FE6A2F">
        <w:rPr>
          <w:rStyle w:val="Predvolenpsmoodseku1"/>
          <w:rFonts w:ascii="Inter" w:eastAsia="Arial Narrow" w:hAnsi="Inter" w:cs="Arial Narrow"/>
          <w:b/>
          <w:bCs/>
          <w:sz w:val="21"/>
        </w:rPr>
        <w:t>GDPR</w:t>
      </w:r>
      <w:r w:rsidRPr="00FE6A2F">
        <w:rPr>
          <w:rStyle w:val="Predvolenpsmoodseku1"/>
          <w:rFonts w:ascii="Inter" w:eastAsia="Arial Narrow" w:hAnsi="Inter" w:cs="Arial Narrow"/>
          <w:sz w:val="21"/>
        </w:rPr>
        <w:t>“) a zákona č. 18/2018 Z. z. o ochrane osobných údajov a o zmene a doplnení niektorých zákonov v platnom znení (ďalej len ako „</w:t>
      </w:r>
      <w:r w:rsidRPr="00FE6A2F">
        <w:rPr>
          <w:rStyle w:val="Predvolenpsmoodseku1"/>
          <w:rFonts w:ascii="Inter" w:eastAsia="Arial Narrow" w:hAnsi="Inter" w:cs="Arial Narrow"/>
          <w:b/>
          <w:bCs/>
          <w:sz w:val="21"/>
        </w:rPr>
        <w:t>Zákon o ochrane osobných údajov</w:t>
      </w:r>
      <w:r w:rsidRPr="00FE6A2F">
        <w:rPr>
          <w:rStyle w:val="Predvolenpsmoodseku1"/>
          <w:rFonts w:ascii="Inter" w:eastAsia="Arial Narrow" w:hAnsi="Inter" w:cs="Arial Narrow"/>
          <w:sz w:val="21"/>
        </w:rPr>
        <w:t xml:space="preserve">“), a teda </w:t>
      </w:r>
      <w:r w:rsidRPr="00FE6A2F">
        <w:rPr>
          <w:rStyle w:val="Predvolenpsmoodseku1"/>
          <w:rFonts w:ascii="Inter" w:eastAsia="Arial Narrow" w:hAnsi="Inter" w:cs="Arial Narrow"/>
          <w:b/>
          <w:bCs/>
          <w:sz w:val="21"/>
        </w:rPr>
        <w:t>osobné údaje žiadnym spôsobom a v žiadnom rozsahu nespracúva</w:t>
      </w:r>
      <w:r w:rsidRPr="00FE6A2F">
        <w:rPr>
          <w:rStyle w:val="Predvolenpsmoodseku1"/>
          <w:rFonts w:ascii="Inter" w:eastAsia="Arial Narrow" w:hAnsi="Inter" w:cs="Arial Narrow"/>
          <w:sz w:val="21"/>
        </w:rPr>
        <w:t>.</w:t>
      </w:r>
    </w:p>
    <w:p w14:paraId="7A7171E5" w14:textId="77777777" w:rsidR="00A2518C" w:rsidRPr="00FE6A2F" w:rsidRDefault="00A2518C" w:rsidP="00A2518C">
      <w:pPr>
        <w:pStyle w:val="Odsekzoznamu1"/>
        <w:ind w:left="426" w:hanging="426"/>
        <w:jc w:val="both"/>
        <w:rPr>
          <w:rFonts w:ascii="Inter" w:eastAsia="Arial Narrow" w:hAnsi="Inter" w:cs="Arial Narrow"/>
          <w:sz w:val="21"/>
        </w:rPr>
      </w:pPr>
    </w:p>
    <w:p w14:paraId="6D2B491D" w14:textId="77777777" w:rsidR="00A2518C" w:rsidRPr="00FE6A2F" w:rsidRDefault="00A2518C" w:rsidP="00A2518C">
      <w:pPr>
        <w:pStyle w:val="Odsekzoznamu1"/>
        <w:numPr>
          <w:ilvl w:val="0"/>
          <w:numId w:val="12"/>
        </w:numPr>
        <w:ind w:left="426" w:hanging="426"/>
        <w:jc w:val="both"/>
        <w:rPr>
          <w:rFonts w:ascii="Inter" w:eastAsia="Arial Narrow" w:hAnsi="Inter" w:cs="Arial Narrow"/>
          <w:sz w:val="21"/>
        </w:rPr>
      </w:pPr>
      <w:r w:rsidRPr="00FE6A2F">
        <w:rPr>
          <w:rFonts w:ascii="Inter" w:eastAsia="Arial Narrow" w:hAnsi="Inter" w:cs="Arial Narrow"/>
          <w:sz w:val="21"/>
        </w:rPr>
        <w:t>Pre vylúčenie pochybností platí, že dodávateľ nemá postavenie sprostredkovateľa ani spoločného prevádzkovateľa osobných údajov v zmysle Nariadenia GDPR a Zákona o ochrane osobných údajov.</w:t>
      </w:r>
    </w:p>
    <w:p w14:paraId="30A0BF2B" w14:textId="77777777" w:rsidR="00A2518C" w:rsidRPr="00FE6A2F" w:rsidRDefault="00A2518C" w:rsidP="00A2518C">
      <w:pPr>
        <w:pStyle w:val="Odsekzoznamu1"/>
        <w:ind w:left="426" w:hanging="426"/>
        <w:rPr>
          <w:rFonts w:ascii="Inter" w:eastAsia="Arial Narrow" w:hAnsi="Inter" w:cs="Arial Narrow"/>
          <w:sz w:val="21"/>
        </w:rPr>
      </w:pPr>
    </w:p>
    <w:p w14:paraId="21D2A22D" w14:textId="77777777" w:rsidR="00A2518C" w:rsidRPr="00FE6A2F" w:rsidRDefault="00A2518C" w:rsidP="00A2518C">
      <w:pPr>
        <w:pStyle w:val="Odsekzoznamu1"/>
        <w:numPr>
          <w:ilvl w:val="0"/>
          <w:numId w:val="12"/>
        </w:numPr>
        <w:ind w:left="426" w:hanging="426"/>
        <w:jc w:val="both"/>
        <w:rPr>
          <w:rFonts w:ascii="Inter" w:eastAsia="Arial Narrow" w:hAnsi="Inter" w:cs="Arial Narrow"/>
          <w:sz w:val="21"/>
        </w:rPr>
      </w:pPr>
      <w:r w:rsidRPr="00FE6A2F">
        <w:rPr>
          <w:rFonts w:ascii="Inter" w:eastAsia="Arial Narrow" w:hAnsi="Inter" w:cs="Arial Narrow"/>
          <w:sz w:val="21"/>
        </w:rPr>
        <w:t xml:space="preserve">V prípade, ak dodávateľ v rozpore s vyhlásením v bode 1 tohto článku rámcovej dohody príde, pri plnení </w:t>
      </w:r>
      <w:r w:rsidRPr="00FE6A2F">
        <w:rPr>
          <w:rStyle w:val="Predvolenpsmoodseku1"/>
          <w:rFonts w:ascii="Inter" w:eastAsia="Inter" w:hAnsi="Inter" w:cs="Inter"/>
          <w:color w:val="000000"/>
          <w:sz w:val="21"/>
        </w:rPr>
        <w:t>rámcovej dohody,</w:t>
      </w:r>
      <w:r w:rsidRPr="00FE6A2F">
        <w:rPr>
          <w:rFonts w:ascii="Inter" w:eastAsia="Arial Narrow" w:hAnsi="Inter" w:cs="Arial Narrow"/>
          <w:sz w:val="21"/>
        </w:rPr>
        <w:t xml:space="preserve"> do kontaktu s osobnými údajmi, ktoré spracúva odberateľ, dodávateľ tieto osobné údaje nesmie v žiadnej forme spracúvať najmä ich nesmie poskytnúť žiadnej tretej osobe, zhromažďovať ich, kopírovať ich, zverejňovať ich alebo inak ich akýmkoľvek spôsobom využiť pre akékoľvek vlastné potreby alebo pre akékoľvek potreby tretej osoby. Dodávateľ je povinný odberateľa o tejto skutočnosti bezodkladne písomne informovať a špecifikovať rozsah, kategórie, typy osobných údajov, s ktorými prišiel do kontaktu, ako i identifikovať zdroj, z ktorého predmetné osobné údaje získal alebo na základe ktorého sa s nimi oboznámil.  V prípade, ak dodávateľ osobné údaje získal na akomkoľvek fyzickom alebo elektronickom či dátovom nosiči, je povinný každý takýto nosič informácii bezodkladne vrátiť odberateľovi. Dodávateľ je povinný všetky osobné údaje v inej forme, ktoré takto získal okamžite zlikvidovať.</w:t>
      </w:r>
    </w:p>
    <w:p w14:paraId="28A44BC0" w14:textId="77777777" w:rsidR="00A2518C" w:rsidRPr="00FE6A2F" w:rsidRDefault="00A2518C" w:rsidP="00A2518C">
      <w:pPr>
        <w:pStyle w:val="Odsekzoznamu1"/>
        <w:ind w:left="426" w:hanging="426"/>
        <w:rPr>
          <w:rFonts w:ascii="Inter" w:eastAsia="Arial Narrow" w:hAnsi="Inter" w:cs="Arial Narrow"/>
          <w:sz w:val="21"/>
        </w:rPr>
      </w:pPr>
    </w:p>
    <w:p w14:paraId="41FACF74" w14:textId="77777777" w:rsidR="00A2518C" w:rsidRPr="00FE6A2F" w:rsidRDefault="00A2518C" w:rsidP="00A2518C">
      <w:pPr>
        <w:pStyle w:val="Odsekzoznamu1"/>
        <w:numPr>
          <w:ilvl w:val="0"/>
          <w:numId w:val="12"/>
        </w:numPr>
        <w:ind w:left="426" w:hanging="426"/>
        <w:jc w:val="both"/>
        <w:rPr>
          <w:rFonts w:ascii="Inter" w:eastAsia="Arial Narrow" w:hAnsi="Inter" w:cs="Arial Narrow"/>
          <w:sz w:val="21"/>
        </w:rPr>
      </w:pPr>
      <w:r w:rsidRPr="00FE6A2F">
        <w:rPr>
          <w:rFonts w:ascii="Inter" w:eastAsia="Arial Narrow" w:hAnsi="Inter" w:cs="Arial Narrow"/>
          <w:sz w:val="21"/>
        </w:rPr>
        <w:t xml:space="preserve">Zmluvné strany sa dohodli, že ak počas trvania ich spolupráce na základe tejto </w:t>
      </w:r>
      <w:r w:rsidRPr="00FE6A2F">
        <w:rPr>
          <w:rStyle w:val="Predvolenpsmoodseku1"/>
          <w:rFonts w:ascii="Inter" w:eastAsia="Inter" w:hAnsi="Inter" w:cs="Inter"/>
          <w:color w:val="000000"/>
          <w:sz w:val="21"/>
        </w:rPr>
        <w:t>rámcovej dohody</w:t>
      </w:r>
      <w:r w:rsidRPr="00FE6A2F">
        <w:rPr>
          <w:rFonts w:ascii="Inter" w:eastAsia="Arial Narrow" w:hAnsi="Inter" w:cs="Arial Narrow"/>
          <w:sz w:val="21"/>
        </w:rPr>
        <w:t xml:space="preserve"> dôjde k zisteniu, že na výkon činnosti dodávateľa v jej zmysle je potrebné, aby zo strany dodávateľa dochádzalo k spracúvaniu osobných údajov dotknutých osôb, zmluvné strany pristúpia k uzatvoreniu príslušnej osobitnej zmluvy zohľadňujúcej konkrétne postavenie dodávateľa, a to ešte pred začatím spracúvania osobných údajov dodávateľom.</w:t>
      </w:r>
    </w:p>
    <w:p w14:paraId="4DF572A7" w14:textId="77777777" w:rsidR="00A2518C" w:rsidRPr="00FE6A2F" w:rsidRDefault="00A2518C" w:rsidP="00A2518C">
      <w:pPr>
        <w:pStyle w:val="Normlny1"/>
        <w:jc w:val="center"/>
        <w:rPr>
          <w:rFonts w:ascii="Inter" w:hAnsi="Inter"/>
          <w:b/>
          <w:bCs/>
          <w:sz w:val="21"/>
          <w:szCs w:val="21"/>
        </w:rPr>
      </w:pPr>
    </w:p>
    <w:p w14:paraId="5C3C3E84"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X</w:t>
      </w:r>
    </w:p>
    <w:p w14:paraId="0E374398" w14:textId="77777777" w:rsidR="00A2518C" w:rsidRPr="00FE6A2F" w:rsidRDefault="00A2518C" w:rsidP="00A2518C">
      <w:pPr>
        <w:pStyle w:val="Normlny1"/>
        <w:widowControl/>
        <w:jc w:val="center"/>
        <w:rPr>
          <w:rFonts w:ascii="Inter" w:hAnsi="Inter"/>
          <w:b/>
          <w:bCs/>
          <w:sz w:val="21"/>
          <w:szCs w:val="21"/>
        </w:rPr>
      </w:pPr>
      <w:r w:rsidRPr="00FE6A2F">
        <w:rPr>
          <w:rFonts w:ascii="Inter" w:hAnsi="Inter"/>
          <w:b/>
          <w:bCs/>
          <w:sz w:val="21"/>
          <w:szCs w:val="21"/>
        </w:rPr>
        <w:t>Register partnerov verejného sektora</w:t>
      </w:r>
    </w:p>
    <w:p w14:paraId="7928D86F" w14:textId="77777777" w:rsidR="00A2518C" w:rsidRPr="00FE6A2F" w:rsidRDefault="00A2518C" w:rsidP="00A2518C">
      <w:pPr>
        <w:pStyle w:val="Normlny1"/>
        <w:widowControl/>
        <w:jc w:val="center"/>
        <w:rPr>
          <w:rFonts w:ascii="Inter" w:hAnsi="Inter"/>
          <w:b/>
          <w:bCs/>
          <w:sz w:val="21"/>
          <w:szCs w:val="21"/>
        </w:rPr>
      </w:pPr>
    </w:p>
    <w:p w14:paraId="2F041FB3" w14:textId="77777777" w:rsidR="00A2518C" w:rsidRPr="00FE6A2F" w:rsidRDefault="00A2518C" w:rsidP="00A2518C">
      <w:pPr>
        <w:pStyle w:val="Odsekzoznamu1"/>
        <w:widowControl/>
        <w:numPr>
          <w:ilvl w:val="2"/>
          <w:numId w:val="13"/>
        </w:numPr>
        <w:ind w:left="426" w:hanging="426"/>
        <w:jc w:val="both"/>
        <w:rPr>
          <w:rFonts w:ascii="Inter" w:hAnsi="Inter"/>
          <w:color w:val="0F161D"/>
          <w:sz w:val="21"/>
        </w:rPr>
      </w:pPr>
      <w:r w:rsidRPr="00FE6A2F">
        <w:rPr>
          <w:rFonts w:ascii="Inter" w:hAnsi="Inter"/>
          <w:color w:val="0F161D"/>
          <w:sz w:val="21"/>
        </w:rPr>
        <w:t>V prípade, ak má byť podľa platných právnych predpisov, najmä, nie však výlučne, podľa zákona č. 315/2016 Z. z. o registri partnerov verejného sektora a o zmene a doplnení niektorých zákonov (ďalej len ako „</w:t>
      </w:r>
      <w:r w:rsidRPr="00FE6A2F">
        <w:rPr>
          <w:rFonts w:ascii="Inter" w:hAnsi="Inter"/>
          <w:b/>
          <w:bCs/>
          <w:color w:val="0F161D"/>
          <w:sz w:val="21"/>
        </w:rPr>
        <w:t>zákon o RPVS</w:t>
      </w:r>
      <w:r w:rsidRPr="00FE6A2F">
        <w:rPr>
          <w:rFonts w:ascii="Inter" w:hAnsi="Inter"/>
          <w:color w:val="0F161D"/>
          <w:sz w:val="21"/>
        </w:rPr>
        <w:t>“) dodávateľ a/alebo akýkoľvek z jeho subdodávateľov partnerom verejného sektora, dodávateľ sa zaväzuje a zodpovedá za to, že bude on sám a tiež príslušní subdodávatelia počas celej doby platnosti a účinnosti rámcovej dohody zapísaní v registri partnerov verejného sektora. Za dodržiavanie tohto bodu rámcovej dohody subdodávateľmi zodpovedá v plnom rozsahu dodávateľ. Porušenie povinnosti dodávateľa podľa tohto bodu sa považuje za podstatné porušenie rámcovej dohody. V prípade porušenia povinností podľa tohto bodu zo strany dodávateľa a/alebo akéhokoľvek jeho subdodávateľa má odberateľ právo od rámcovej dohody odstúpiť.</w:t>
      </w:r>
    </w:p>
    <w:p w14:paraId="4C40D5CA" w14:textId="77777777" w:rsidR="00A2518C" w:rsidRPr="00FE6A2F" w:rsidRDefault="00A2518C" w:rsidP="00A2518C">
      <w:pPr>
        <w:pStyle w:val="Odsekzoznamu1"/>
        <w:widowControl/>
        <w:ind w:left="0"/>
        <w:jc w:val="both"/>
        <w:rPr>
          <w:rFonts w:ascii="Inter" w:hAnsi="Inter"/>
          <w:color w:val="0F161D"/>
          <w:sz w:val="21"/>
        </w:rPr>
      </w:pPr>
    </w:p>
    <w:p w14:paraId="6E569653" w14:textId="77777777" w:rsidR="00A2518C" w:rsidRPr="00FE6A2F" w:rsidRDefault="00A2518C" w:rsidP="00A2518C">
      <w:pPr>
        <w:pStyle w:val="Odsekzoznamu1"/>
        <w:widowControl/>
        <w:numPr>
          <w:ilvl w:val="2"/>
          <w:numId w:val="13"/>
        </w:numPr>
        <w:ind w:left="426" w:hanging="426"/>
        <w:jc w:val="both"/>
        <w:rPr>
          <w:rFonts w:ascii="Inter" w:hAnsi="Inter"/>
          <w:sz w:val="21"/>
        </w:rPr>
      </w:pPr>
      <w:r w:rsidRPr="00FE6A2F">
        <w:rPr>
          <w:rStyle w:val="Predvolenpsmoodseku1"/>
          <w:rFonts w:ascii="Inter" w:hAnsi="Inter"/>
          <w:sz w:val="21"/>
        </w:rPr>
        <w:t>Odberateľ má tiež právo odstúpiť od rámcovej dohody, ak dodávateľ je partnerom verejného sektora, a ak počas trvania rámcovej dohody nastane niektorá z nasledovných skutočností:</w:t>
      </w:r>
    </w:p>
    <w:p w14:paraId="0AD1D63B"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nadobudne právoplatnosť rozhodnutie o výmaze dodávateľa ako  partnera verejného sektora z registra podľa § 12 zákona o RPVS,</w:t>
      </w:r>
    </w:p>
    <w:p w14:paraId="2F145473"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nadobudne právoplatnosť rozhodnutie o pokute z dôvodov podľa § 13 ods. 2 zákona o RPVS,</w:t>
      </w:r>
    </w:p>
    <w:p w14:paraId="39F89067"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dôjde k výmazu dodávateľa ako partnera verejného sektora na návrh oprávnenej osoby,</w:t>
      </w:r>
    </w:p>
    <w:p w14:paraId="0FC883FB"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je dodávateľ ako partner verejného sektora viac ako 30 dní v omeškaní so splnením povinnosti podľa § 10 ods. 2 tretej vety zákona o RPVS.</w:t>
      </w:r>
    </w:p>
    <w:p w14:paraId="1A7BEF61"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ak predávajúci poruší svoje povinnosti podľa prílohy č. 4 k tejto dohode  (doklad potvrdzujúci členstvo v organizácii Fair Wear Foundation / doklad potvrdzujúci členstvo vo  World Fair Trade Organization / čestné vyhlásenie o splnení požadovaných podmienok).“</w:t>
      </w:r>
    </w:p>
    <w:p w14:paraId="1F9B22C0" w14:textId="77777777" w:rsidR="00A2518C" w:rsidRPr="00FE6A2F" w:rsidRDefault="00A2518C" w:rsidP="00A2518C">
      <w:pPr>
        <w:pStyle w:val="Odsekzoznamu1"/>
        <w:widowControl/>
        <w:ind w:left="0"/>
        <w:jc w:val="both"/>
        <w:rPr>
          <w:rFonts w:ascii="Inter" w:hAnsi="Inter"/>
          <w:sz w:val="21"/>
        </w:rPr>
      </w:pPr>
    </w:p>
    <w:p w14:paraId="1D90D04E" w14:textId="77777777" w:rsidR="00A2518C" w:rsidRPr="00FE6A2F" w:rsidRDefault="00A2518C" w:rsidP="00A2518C">
      <w:pPr>
        <w:pStyle w:val="Odsekzoznamu1"/>
        <w:widowControl/>
        <w:numPr>
          <w:ilvl w:val="2"/>
          <w:numId w:val="13"/>
        </w:numPr>
        <w:ind w:left="426" w:hanging="426"/>
        <w:jc w:val="both"/>
        <w:rPr>
          <w:rStyle w:val="Predvolenpsmoodseku1"/>
          <w:rFonts w:ascii="Inter" w:hAnsi="Inter"/>
          <w:sz w:val="21"/>
        </w:rPr>
      </w:pPr>
      <w:r w:rsidRPr="00FE6A2F">
        <w:rPr>
          <w:rStyle w:val="Predvolenpsmoodseku1"/>
          <w:rFonts w:ascii="Inter" w:hAnsi="Inter"/>
          <w:color w:val="0F161D"/>
          <w:sz w:val="21"/>
        </w:rPr>
        <w:t>Dodávateľ je kedykoľvek na žiadosť odberateľa povinný do 3 (slovom: troch) pracovných dní predložiť všetky zmluvy so subdodávateľmi, ktorí sa podieľajú na plnení povinností dodávateľa podľa rámcovej dohody</w:t>
      </w:r>
      <w:r w:rsidRPr="00FE6A2F">
        <w:rPr>
          <w:rStyle w:val="Predvolenpsmoodseku1"/>
          <w:rFonts w:ascii="Inter" w:hAnsi="Inter"/>
          <w:sz w:val="21"/>
        </w:rPr>
        <w:t>.</w:t>
      </w:r>
    </w:p>
    <w:p w14:paraId="57940EC9" w14:textId="77777777" w:rsidR="00A2518C" w:rsidRPr="00FE6A2F" w:rsidRDefault="00A2518C" w:rsidP="00A2518C">
      <w:pPr>
        <w:pStyle w:val="Odsekzoznamu1"/>
        <w:widowControl/>
        <w:ind w:left="0"/>
        <w:jc w:val="both"/>
        <w:rPr>
          <w:rFonts w:ascii="Inter" w:hAnsi="Inter"/>
          <w:sz w:val="21"/>
        </w:rPr>
      </w:pPr>
    </w:p>
    <w:p w14:paraId="660815AD" w14:textId="77777777" w:rsidR="00A2518C" w:rsidRPr="00FE6A2F" w:rsidRDefault="00A2518C" w:rsidP="00A2518C">
      <w:pPr>
        <w:pStyle w:val="Odsekzoznamu1"/>
        <w:widowControl/>
        <w:numPr>
          <w:ilvl w:val="2"/>
          <w:numId w:val="13"/>
        </w:numPr>
        <w:ind w:left="426" w:hanging="426"/>
        <w:jc w:val="both"/>
        <w:rPr>
          <w:rFonts w:ascii="Inter" w:hAnsi="Inter"/>
          <w:sz w:val="21"/>
        </w:rPr>
      </w:pPr>
      <w:r w:rsidRPr="00FE6A2F">
        <w:rPr>
          <w:rFonts w:ascii="Inter" w:hAnsi="Inter"/>
          <w:sz w:val="21"/>
        </w:rPr>
        <w:t xml:space="preserve">Odberateľ má právo prestať plniť svoje zmluvné povinnosti podľa rámcovej dohody bez toho, aby sa dostal do omeškania, ak počas trvania rámcovej dohody </w:t>
      </w:r>
      <w:r w:rsidRPr="00FE6A2F">
        <w:rPr>
          <w:rStyle w:val="Predvolenpsmoodseku1"/>
          <w:rFonts w:ascii="Inter" w:hAnsi="Inter"/>
          <w:sz w:val="21"/>
        </w:rPr>
        <w:t>nastane niektorá z nasledovných skutočností</w:t>
      </w:r>
      <w:r w:rsidRPr="00FE6A2F" w:rsidDel="00BF5B83">
        <w:rPr>
          <w:rFonts w:ascii="Inter" w:hAnsi="Inter"/>
          <w:sz w:val="21"/>
        </w:rPr>
        <w:t xml:space="preserve"> </w:t>
      </w:r>
      <w:r w:rsidRPr="00FE6A2F">
        <w:rPr>
          <w:rFonts w:ascii="Inter" w:hAnsi="Inter"/>
          <w:sz w:val="21"/>
        </w:rPr>
        <w:t>:</w:t>
      </w:r>
    </w:p>
    <w:p w14:paraId="5F3473D3" w14:textId="77777777" w:rsidR="00A2518C" w:rsidRPr="00FE6A2F" w:rsidRDefault="00A2518C" w:rsidP="00A2518C">
      <w:pPr>
        <w:pStyle w:val="Odsekzoznamu1"/>
        <w:widowControl/>
        <w:numPr>
          <w:ilvl w:val="0"/>
          <w:numId w:val="15"/>
        </w:numPr>
        <w:ind w:left="851" w:hanging="426"/>
        <w:jc w:val="both"/>
        <w:rPr>
          <w:rFonts w:ascii="Inter" w:hAnsi="Inter"/>
          <w:sz w:val="21"/>
        </w:rPr>
      </w:pPr>
      <w:r w:rsidRPr="00FE6A2F">
        <w:rPr>
          <w:rFonts w:ascii="Inter" w:hAnsi="Inter"/>
          <w:sz w:val="21"/>
        </w:rPr>
        <w:t>nie je splnená povinnosť podľa § 11 ods. 2 zákona o RPVS,</w:t>
      </w:r>
    </w:p>
    <w:p w14:paraId="7A4C47A8" w14:textId="77777777" w:rsidR="00A2518C" w:rsidRPr="00FE6A2F" w:rsidRDefault="00A2518C" w:rsidP="00A2518C">
      <w:pPr>
        <w:pStyle w:val="Odsekzoznamu1"/>
        <w:widowControl/>
        <w:numPr>
          <w:ilvl w:val="0"/>
          <w:numId w:val="15"/>
        </w:numPr>
        <w:ind w:left="851" w:hanging="426"/>
        <w:jc w:val="both"/>
        <w:rPr>
          <w:rFonts w:ascii="Inter" w:hAnsi="Inter"/>
          <w:sz w:val="21"/>
        </w:rPr>
      </w:pPr>
      <w:r w:rsidRPr="00FE6A2F">
        <w:rPr>
          <w:rFonts w:ascii="Inter" w:hAnsi="Inter"/>
          <w:sz w:val="21"/>
        </w:rPr>
        <w:t>dodávateľ ako partner verejného sektora je v omeškaní so splnením povinnosti podľa § 10 ods. 2 tretej vety zákona o RPVS,</w:t>
      </w:r>
    </w:p>
    <w:p w14:paraId="5B65E859" w14:textId="77777777" w:rsidR="00A2518C" w:rsidRPr="00FE6A2F" w:rsidRDefault="00A2518C" w:rsidP="00A2518C">
      <w:pPr>
        <w:pStyle w:val="Odsekzoznamu1"/>
        <w:widowControl/>
        <w:numPr>
          <w:ilvl w:val="0"/>
          <w:numId w:val="15"/>
        </w:numPr>
        <w:ind w:left="851" w:hanging="426"/>
        <w:jc w:val="both"/>
        <w:rPr>
          <w:rFonts w:ascii="Inter" w:hAnsi="Inter"/>
          <w:sz w:val="21"/>
        </w:rPr>
      </w:pPr>
      <w:r w:rsidRPr="00FE6A2F">
        <w:rPr>
          <w:rFonts w:ascii="Inter" w:hAnsi="Inter"/>
          <w:sz w:val="21"/>
        </w:rPr>
        <w:t>v iných, podľa zákona o RPVS, stanovených prípadoch.</w:t>
      </w:r>
    </w:p>
    <w:p w14:paraId="6F8F82F5" w14:textId="77777777" w:rsidR="00A2518C" w:rsidRPr="00FE6A2F" w:rsidRDefault="00A2518C" w:rsidP="00A2518C">
      <w:pPr>
        <w:pStyle w:val="Odsekzoznamu1"/>
        <w:widowControl/>
        <w:ind w:left="0"/>
        <w:jc w:val="both"/>
        <w:rPr>
          <w:rFonts w:ascii="Inter" w:hAnsi="Inter"/>
          <w:sz w:val="21"/>
        </w:rPr>
      </w:pPr>
    </w:p>
    <w:p w14:paraId="6F9FEF08" w14:textId="77777777" w:rsidR="00A2518C" w:rsidRPr="00FE6A2F" w:rsidRDefault="00A2518C" w:rsidP="00A2518C">
      <w:pPr>
        <w:pStyle w:val="Normlny1"/>
        <w:jc w:val="center"/>
        <w:rPr>
          <w:rFonts w:ascii="Inter" w:hAnsi="Inter" w:cs="Times New Roman"/>
          <w:b/>
          <w:bCs/>
          <w:sz w:val="21"/>
          <w:szCs w:val="21"/>
        </w:rPr>
      </w:pPr>
    </w:p>
    <w:p w14:paraId="65A1F3D3"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Článok XI</w:t>
      </w:r>
    </w:p>
    <w:p w14:paraId="1113D17A"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Osobitné ustanovenia</w:t>
      </w:r>
    </w:p>
    <w:p w14:paraId="4057F768" w14:textId="77777777" w:rsidR="00A2518C" w:rsidRPr="00FE6A2F" w:rsidRDefault="00A2518C" w:rsidP="00A2518C">
      <w:pPr>
        <w:pStyle w:val="Normlny1"/>
        <w:jc w:val="center"/>
        <w:rPr>
          <w:rFonts w:ascii="Inter" w:hAnsi="Inter"/>
          <w:b/>
          <w:bCs/>
          <w:sz w:val="21"/>
          <w:szCs w:val="21"/>
        </w:rPr>
      </w:pPr>
    </w:p>
    <w:p w14:paraId="09BB3291" w14:textId="77777777" w:rsidR="00A2518C" w:rsidRPr="00FE6A2F" w:rsidRDefault="00A2518C" w:rsidP="00A2518C">
      <w:pPr>
        <w:pStyle w:val="Odsekzoznamu1"/>
        <w:widowControl/>
        <w:numPr>
          <w:ilvl w:val="3"/>
          <w:numId w:val="16"/>
        </w:numPr>
        <w:ind w:left="426" w:hanging="426"/>
        <w:jc w:val="both"/>
        <w:rPr>
          <w:rStyle w:val="Predvolenpsmoodseku1"/>
          <w:rFonts w:ascii="Inter" w:eastAsia="Inter" w:hAnsi="Inter" w:cs="Inter"/>
          <w:color w:val="0F161D"/>
          <w:sz w:val="21"/>
        </w:rPr>
      </w:pPr>
      <w:r w:rsidRPr="00FE6A2F">
        <w:rPr>
          <w:rStyle w:val="Predvolenpsmoodseku1"/>
          <w:rFonts w:ascii="Inter" w:hAnsi="Inter" w:cs="Lucida Sans"/>
          <w:color w:val="0F161D"/>
          <w:sz w:val="21"/>
        </w:rPr>
        <w:t>Zmluvné strany sa zaväzujú bez zbytočného odkladu navzájom si oznamovať všetky informácie, ktoré by mohli mať vplyv na riadne plnenie rámcovej dohody a poskytovať si vzájomnú súčinnosť sú</w:t>
      </w:r>
      <w:r w:rsidRPr="00FE6A2F">
        <w:rPr>
          <w:rStyle w:val="Predvolenpsmoodseku1"/>
          <w:rFonts w:ascii="Inter" w:eastAsia="Inter" w:hAnsi="Inter" w:cs="Inter"/>
          <w:color w:val="0F161D"/>
          <w:sz w:val="21"/>
        </w:rPr>
        <w:t>visiacu s plneniami podľa rámcovej dohody.</w:t>
      </w:r>
    </w:p>
    <w:p w14:paraId="6D8F99B9" w14:textId="77777777" w:rsidR="00A2518C" w:rsidRPr="00FE6A2F" w:rsidRDefault="00A2518C" w:rsidP="00A2518C">
      <w:pPr>
        <w:pStyle w:val="Odsekzoznamu1"/>
        <w:widowControl/>
        <w:ind w:left="0"/>
        <w:jc w:val="both"/>
        <w:rPr>
          <w:rStyle w:val="Predvolenpsmoodseku1"/>
          <w:rFonts w:ascii="Inter" w:eastAsia="Inter" w:hAnsi="Inter" w:cs="Inter"/>
          <w:color w:val="0F161D"/>
          <w:sz w:val="21"/>
        </w:rPr>
      </w:pPr>
    </w:p>
    <w:p w14:paraId="39093F20" w14:textId="77777777" w:rsidR="00A2518C" w:rsidRPr="00FE6A2F" w:rsidRDefault="00A2518C" w:rsidP="00A2518C">
      <w:pPr>
        <w:pStyle w:val="Odsekzoznamu1"/>
        <w:widowControl/>
        <w:numPr>
          <w:ilvl w:val="3"/>
          <w:numId w:val="16"/>
        </w:numPr>
        <w:ind w:left="426" w:hanging="426"/>
        <w:jc w:val="both"/>
        <w:rPr>
          <w:rStyle w:val="Predvolenpsmoodseku1"/>
          <w:rFonts w:ascii="Inter" w:eastAsia="Inter" w:hAnsi="Inter" w:cs="Inter"/>
          <w:color w:val="0F161D"/>
          <w:sz w:val="21"/>
        </w:rPr>
      </w:pPr>
      <w:r w:rsidRPr="00FE6A2F">
        <w:rPr>
          <w:rStyle w:val="Predvolenpsmoodseku1"/>
          <w:rFonts w:ascii="Inter" w:eastAsia="Inter" w:hAnsi="Inter" w:cs="Inter"/>
          <w:color w:val="0F161D"/>
          <w:sz w:val="21"/>
        </w:rPr>
        <w:t>Dodávateľ je povinný pri plnení povinností podľa rámcovej dohody postupovať s odbornou starostlivosťou a v súlade so všeobecne záväznými právnymi predpismi.</w:t>
      </w:r>
    </w:p>
    <w:p w14:paraId="32C77E46" w14:textId="77777777" w:rsidR="00A2518C" w:rsidRPr="00FE6A2F" w:rsidRDefault="00A2518C" w:rsidP="00A2518C">
      <w:pPr>
        <w:pStyle w:val="Odsekzoznamu1"/>
        <w:widowControl/>
        <w:ind w:left="0"/>
        <w:jc w:val="both"/>
        <w:rPr>
          <w:rStyle w:val="Predvolenpsmoodseku1"/>
          <w:rFonts w:ascii="Inter" w:eastAsia="Inter" w:hAnsi="Inter" w:cs="Inter"/>
          <w:color w:val="0F161D"/>
          <w:sz w:val="21"/>
        </w:rPr>
      </w:pPr>
    </w:p>
    <w:p w14:paraId="2A44207E" w14:textId="77777777" w:rsidR="00A2518C" w:rsidRPr="00FE6A2F" w:rsidRDefault="00A2518C" w:rsidP="00A2518C">
      <w:pPr>
        <w:pStyle w:val="Odsekzoznamu1"/>
        <w:widowControl/>
        <w:numPr>
          <w:ilvl w:val="3"/>
          <w:numId w:val="16"/>
        </w:numPr>
        <w:ind w:left="426" w:hanging="426"/>
        <w:jc w:val="both"/>
        <w:rPr>
          <w:rStyle w:val="Predvolenpsmoodseku1"/>
          <w:rFonts w:ascii="Inter" w:eastAsia="Inter" w:hAnsi="Inter" w:cs="Inter"/>
          <w:color w:val="0F161D"/>
          <w:sz w:val="21"/>
        </w:rPr>
      </w:pPr>
      <w:r w:rsidRPr="00FE6A2F">
        <w:rPr>
          <w:rStyle w:val="Predvolenpsmoodseku1"/>
          <w:rFonts w:ascii="Inter" w:eastAsia="Inter" w:hAnsi="Inter" w:cs="Inter"/>
          <w:color w:val="0F161D"/>
          <w:sz w:val="21"/>
        </w:rPr>
        <w:t>Dodávateľ vyhlasuje a svojím podpisom potvrdzuje, že v plnom rozsahu dodržiava a zabezpečuje dodržiav</w:t>
      </w:r>
      <w:r w:rsidRPr="00FE6A2F">
        <w:rPr>
          <w:rStyle w:val="Predvolenpsmoodseku1"/>
          <w:rFonts w:ascii="Inter" w:hAnsi="Inter" w:cs="Lucida Sans"/>
          <w:color w:val="0F161D"/>
          <w:sz w:val="21"/>
        </w:rPr>
        <w:t>anie všetkých aplikovateľných pracovnoprávnych predpisov v oblasti nelegálneho zamestnávania (ďalej len ako „</w:t>
      </w:r>
      <w:r w:rsidRPr="00FE6A2F">
        <w:rPr>
          <w:rStyle w:val="Predvolenpsmoodseku1"/>
          <w:rFonts w:ascii="Inter" w:hAnsi="Inter" w:cs="Lucida Sans"/>
          <w:b/>
          <w:bCs/>
          <w:color w:val="0F161D"/>
          <w:sz w:val="21"/>
        </w:rPr>
        <w:t>pracovnoprávne predpisy</w:t>
      </w:r>
      <w:r w:rsidRPr="00FE6A2F">
        <w:rPr>
          <w:rStyle w:val="Predvolenpsmoodseku1"/>
          <w:rFonts w:ascii="Inter" w:hAnsi="Inter" w:cs="Lucida Sans"/>
          <w:color w:val="0F161D"/>
          <w:sz w:val="21"/>
        </w:rPr>
        <w:t>“), a to predovšetkým zákona č. 311/2001 Z. z. Zákonníka práce v znení neskorších predpisov a zákona č. 82/2005 Z. z. o nelegálnej práci a nelegálnom zamestnávaní a o zmene a doplnení niektorých zákonov v znení neskorších predpisov. Dodávateľ týmto vyhlasuje, že si je plne vedomý všetkých povinností, ktoré pre neho z pracovnoprávnych predpisov vyplývajú a zaväzuje sa ich dodržiavať počas celej doby platnosti rámcovej dohody. Dodávateľ sa zaväzuje najmä zamestnávať zamestnancov legálne a neporušovať tak zákaz nelegálneho zamestnávania upravený v pracovnoprávnych predpisoch.</w:t>
      </w:r>
    </w:p>
    <w:p w14:paraId="129F4C2E" w14:textId="77777777" w:rsidR="00A2518C" w:rsidRPr="00FE6A2F" w:rsidRDefault="00A2518C" w:rsidP="00A2518C">
      <w:pPr>
        <w:pStyle w:val="Odsekzoznamu1"/>
        <w:widowControl/>
        <w:ind w:left="0"/>
        <w:jc w:val="both"/>
        <w:rPr>
          <w:rStyle w:val="Predvolenpsmoodseku1"/>
          <w:rFonts w:ascii="Inter" w:eastAsia="Inter" w:hAnsi="Inter" w:cs="Inter"/>
          <w:color w:val="0F161D"/>
          <w:sz w:val="21"/>
        </w:rPr>
      </w:pPr>
    </w:p>
    <w:p w14:paraId="4A102EAB" w14:textId="39396A62" w:rsidR="00A2518C" w:rsidRPr="003640EF" w:rsidRDefault="00A2518C" w:rsidP="00A2518C">
      <w:pPr>
        <w:pStyle w:val="Odsekzoznamu1"/>
        <w:widowControl/>
        <w:numPr>
          <w:ilvl w:val="3"/>
          <w:numId w:val="16"/>
        </w:numPr>
        <w:ind w:left="426" w:hanging="426"/>
        <w:jc w:val="both"/>
        <w:rPr>
          <w:rStyle w:val="Predvolenpsmoodseku1"/>
          <w:rFonts w:ascii="Inter" w:eastAsia="Inter" w:hAnsi="Inter" w:cs="Inter"/>
          <w:color w:val="0F161D"/>
          <w:sz w:val="21"/>
        </w:rPr>
      </w:pPr>
      <w:r w:rsidRPr="00FE6A2F">
        <w:rPr>
          <w:rStyle w:val="Predvolenpsmoodseku1"/>
          <w:rFonts w:ascii="Inter" w:eastAsia="Inter" w:hAnsi="Inter" w:cs="Inter"/>
          <w:color w:val="0F161D"/>
          <w:sz w:val="21"/>
        </w:rPr>
        <w:t>Odberateľ je oprávnený vykonať (vrátane prostredníctvom splnomocnenej tretej strany) kontrolu dodávateľovho závodu dodávateľa, ktorý sa podieľa na procese výroby dodávaného tovaru, s cieľom overiť súlad s podmienkami uvedenými v Čestnom prehlásení o etickej výrobe podľa prílohy č. 4 tejto zmluvy (doklad potvrdzujúci členstvo v organizácii Fair Wear Foundation / doklad potvrdzujúci členstvo vo  World Fair Trade Organization / čestné vyhlásenie o splnení požadovaných podmienok). Dodávateľ je povinný v tejto veci spolupracovať. To isté platí aj pre jeho subdodávateľov.</w:t>
      </w:r>
    </w:p>
    <w:p w14:paraId="69DB23E5" w14:textId="77777777" w:rsidR="00A2518C" w:rsidRPr="00FE6A2F" w:rsidRDefault="00A2518C" w:rsidP="00A2518C">
      <w:pPr>
        <w:pStyle w:val="Odsekzoznamu1"/>
        <w:widowControl/>
        <w:ind w:left="426"/>
        <w:jc w:val="both"/>
        <w:rPr>
          <w:rStyle w:val="Predvolenpsmoodseku1"/>
          <w:rFonts w:ascii="Inter" w:eastAsia="Inter" w:hAnsi="Inter" w:cs="Inter"/>
          <w:color w:val="0F161D"/>
          <w:sz w:val="21"/>
        </w:rPr>
      </w:pPr>
    </w:p>
    <w:p w14:paraId="16FCF6DD" w14:textId="77777777" w:rsidR="00A2518C" w:rsidRPr="00FE6A2F" w:rsidRDefault="00A2518C" w:rsidP="00A2518C">
      <w:pPr>
        <w:pStyle w:val="Normlny1"/>
        <w:jc w:val="center"/>
        <w:rPr>
          <w:rFonts w:ascii="Inter" w:hAnsi="Inter"/>
          <w:sz w:val="21"/>
          <w:szCs w:val="21"/>
        </w:rPr>
      </w:pPr>
      <w:r w:rsidRPr="00FE6A2F">
        <w:rPr>
          <w:rStyle w:val="Predvolenpsmoodseku1"/>
          <w:rFonts w:ascii="Inter" w:hAnsi="Inter"/>
          <w:b/>
          <w:bCs/>
          <w:sz w:val="21"/>
          <w:szCs w:val="21"/>
        </w:rPr>
        <w:t>Článok XII</w:t>
      </w:r>
    </w:p>
    <w:p w14:paraId="01973AA1"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Zmluvné pokuty a úroky z omeškania</w:t>
      </w:r>
    </w:p>
    <w:p w14:paraId="21B0EAC3" w14:textId="77777777" w:rsidR="00A2518C" w:rsidRPr="00FE6A2F" w:rsidRDefault="00A2518C" w:rsidP="00A2518C">
      <w:pPr>
        <w:pStyle w:val="Normlny1"/>
        <w:jc w:val="center"/>
        <w:rPr>
          <w:rFonts w:ascii="Inter" w:hAnsi="Inter" w:cs="Times New Roman"/>
          <w:b/>
          <w:bCs/>
          <w:sz w:val="21"/>
          <w:szCs w:val="21"/>
        </w:rPr>
      </w:pPr>
    </w:p>
    <w:p w14:paraId="1B2AFE21" w14:textId="77777777" w:rsidR="00A2518C" w:rsidRPr="00FE6A2F" w:rsidRDefault="00A2518C" w:rsidP="00A2518C">
      <w:pPr>
        <w:pStyle w:val="Normlny1"/>
        <w:tabs>
          <w:tab w:val="left" w:pos="3119"/>
        </w:tabs>
        <w:ind w:left="426" w:hanging="426"/>
        <w:jc w:val="both"/>
        <w:rPr>
          <w:rFonts w:ascii="Inter" w:hAnsi="Inter"/>
          <w:sz w:val="21"/>
          <w:szCs w:val="21"/>
        </w:rPr>
      </w:pPr>
      <w:r w:rsidRPr="00FE6A2F">
        <w:rPr>
          <w:rFonts w:ascii="Inter" w:hAnsi="Inter"/>
          <w:sz w:val="21"/>
          <w:szCs w:val="21"/>
        </w:rPr>
        <w:t>1.    Zmluvné stany sa dohodli na týchto zmluvných pokutách:</w:t>
      </w:r>
    </w:p>
    <w:p w14:paraId="5B63FB4F" w14:textId="77777777" w:rsidR="00A2518C" w:rsidRPr="00FE6A2F" w:rsidRDefault="00A2518C" w:rsidP="00A2518C">
      <w:pPr>
        <w:pStyle w:val="Odsekzoznamu1"/>
        <w:numPr>
          <w:ilvl w:val="1"/>
          <w:numId w:val="17"/>
        </w:numPr>
        <w:ind w:left="851" w:hanging="426"/>
        <w:jc w:val="both"/>
        <w:rPr>
          <w:rFonts w:ascii="Inter" w:hAnsi="Inter" w:cs="Times New Roman"/>
          <w:sz w:val="21"/>
        </w:rPr>
      </w:pPr>
      <w:r w:rsidRPr="00FE6A2F">
        <w:rPr>
          <w:rFonts w:ascii="Inter" w:hAnsi="Inter" w:cs="Times New Roman"/>
          <w:sz w:val="21"/>
        </w:rPr>
        <w:t>pri nedodržaní dodacej lehoty podľa článku III bod 4 rámcovej dohody je odberateľ oprávnený uplatniť si voči dodávateľovi zmluvnú pokutu vo výške 3 % (slovom: tri percentá) z ceny objednaného tovaru za každý, aj začatý deň omeškania;</w:t>
      </w:r>
    </w:p>
    <w:p w14:paraId="25ACFA8D" w14:textId="77777777" w:rsidR="00A2518C" w:rsidRPr="00FE6A2F" w:rsidRDefault="00A2518C" w:rsidP="00A2518C">
      <w:pPr>
        <w:pStyle w:val="Odsekzoznamu1"/>
        <w:numPr>
          <w:ilvl w:val="1"/>
          <w:numId w:val="17"/>
        </w:numPr>
        <w:ind w:left="851" w:hanging="426"/>
        <w:jc w:val="both"/>
        <w:rPr>
          <w:rFonts w:ascii="Inter" w:hAnsi="Inter" w:cs="Times New Roman"/>
          <w:sz w:val="21"/>
        </w:rPr>
      </w:pPr>
      <w:r w:rsidRPr="00FE6A2F">
        <w:rPr>
          <w:rFonts w:ascii="Inter" w:hAnsi="Inter" w:cs="Times New Roman"/>
          <w:sz w:val="21"/>
        </w:rPr>
        <w:t>pri omeškaní odberateľa s úhradou riadne vystavenej faktúry v lehote podľa článku  V rámcovej dohody, má dodávateľ právo uplatniť si voči odberateľovi úroky z omeškania z nezaplatenej sumy vo výške podľa § 369a v spojení s § 369 ods. 2 zákona č. 513/1991 Zb. Obchodný zákonník v znení neskorších predpisov a podľa § 1 ods. 1 nariadenia vlády Slovenskej republiky č. 21/2013 Z. z., ktorou sa vykonávajú niektoré ustanovenia Obchodného zákonníka v znení neskorších predpisov,</w:t>
      </w:r>
    </w:p>
    <w:p w14:paraId="7814C424" w14:textId="77777777" w:rsidR="00A2518C" w:rsidRPr="00FE6A2F" w:rsidRDefault="00A2518C" w:rsidP="00A2518C">
      <w:pPr>
        <w:pStyle w:val="Odsekzoznamu1"/>
        <w:numPr>
          <w:ilvl w:val="1"/>
          <w:numId w:val="17"/>
        </w:numPr>
        <w:ind w:left="851" w:hanging="426"/>
        <w:jc w:val="both"/>
        <w:rPr>
          <w:rFonts w:ascii="Inter" w:hAnsi="Inter"/>
          <w:sz w:val="21"/>
        </w:rPr>
      </w:pPr>
      <w:r w:rsidRPr="00FE6A2F">
        <w:rPr>
          <w:rStyle w:val="Predvolenpsmoodseku1"/>
          <w:rFonts w:ascii="Inter" w:hAnsi="Inter" w:cs="Times New Roman"/>
          <w:sz w:val="21"/>
          <w:lang w:eastAsia="cs-CZ"/>
        </w:rPr>
        <w:t xml:space="preserve">v prípade omeškania dodávateľa s odstránením vád tovaru v zmysle </w:t>
      </w:r>
      <w:r w:rsidRPr="00FE6A2F">
        <w:rPr>
          <w:rFonts w:ascii="Inter" w:hAnsi="Inter" w:cs="Times New Roman"/>
          <w:sz w:val="21"/>
        </w:rPr>
        <w:t xml:space="preserve">článku </w:t>
      </w:r>
      <w:r w:rsidRPr="00FE6A2F">
        <w:rPr>
          <w:rStyle w:val="Predvolenpsmoodseku1"/>
          <w:rFonts w:ascii="Inter" w:hAnsi="Inter" w:cs="Times New Roman"/>
          <w:sz w:val="21"/>
          <w:lang w:eastAsia="cs-CZ"/>
        </w:rPr>
        <w:t xml:space="preserve">VI rámcovej dohody, je dodávateľ povinný zaplatiť odberateľovi </w:t>
      </w:r>
      <w:r w:rsidRPr="00FE6A2F">
        <w:rPr>
          <w:rStyle w:val="Predvolenpsmoodseku1"/>
          <w:rFonts w:ascii="Inter" w:hAnsi="Inter" w:cs="Times New Roman"/>
          <w:sz w:val="21"/>
        </w:rPr>
        <w:t xml:space="preserve">zmluvnú pokutu </w:t>
      </w:r>
      <w:r w:rsidRPr="00FE6A2F">
        <w:rPr>
          <w:rStyle w:val="Predvolenpsmoodseku1"/>
          <w:rFonts w:ascii="Inter" w:hAnsi="Inter" w:cs="Times New Roman"/>
          <w:sz w:val="21"/>
          <w:lang w:eastAsia="cs-CZ"/>
        </w:rPr>
        <w:t xml:space="preserve">vo výške </w:t>
      </w:r>
      <w:r w:rsidRPr="00FE6A2F">
        <w:rPr>
          <w:rStyle w:val="Predvolenpsmoodseku1"/>
          <w:rFonts w:ascii="Inter" w:hAnsi="Inter" w:cs="Times New Roman"/>
          <w:sz w:val="21"/>
        </w:rPr>
        <w:t xml:space="preserve">3 % </w:t>
      </w:r>
      <w:r w:rsidRPr="00FE6A2F">
        <w:rPr>
          <w:rFonts w:ascii="Inter" w:hAnsi="Inter" w:cs="Times New Roman"/>
          <w:sz w:val="21"/>
        </w:rPr>
        <w:t xml:space="preserve">(slovom: tri percentá) </w:t>
      </w:r>
      <w:r w:rsidRPr="00FE6A2F">
        <w:rPr>
          <w:rStyle w:val="Predvolenpsmoodseku1"/>
          <w:rFonts w:ascii="Inter" w:hAnsi="Inter" w:cs="Times New Roman"/>
          <w:sz w:val="21"/>
        </w:rPr>
        <w:t>z ceny vadného tovaru</w:t>
      </w:r>
      <w:r w:rsidRPr="00FE6A2F">
        <w:rPr>
          <w:rStyle w:val="Predvolenpsmoodseku1"/>
          <w:rFonts w:ascii="Inter" w:hAnsi="Inter" w:cs="Times New Roman"/>
          <w:sz w:val="21"/>
          <w:lang w:eastAsia="cs-CZ"/>
        </w:rPr>
        <w:t xml:space="preserve"> za každý deň, aj začatý deň omeškania až do dňa odstránenia týchto vád,</w:t>
      </w:r>
    </w:p>
    <w:p w14:paraId="4FB59FE0" w14:textId="77777777" w:rsidR="00A2518C" w:rsidRPr="00FE6A2F" w:rsidRDefault="00A2518C" w:rsidP="00A2518C">
      <w:pPr>
        <w:pStyle w:val="F4-Zarka1"/>
        <w:numPr>
          <w:ilvl w:val="1"/>
          <w:numId w:val="17"/>
        </w:numPr>
        <w:tabs>
          <w:tab w:val="left" w:pos="-294"/>
        </w:tabs>
        <w:spacing w:before="0"/>
        <w:ind w:left="851" w:hanging="426"/>
        <w:rPr>
          <w:rStyle w:val="Predvolenpsmoodseku1"/>
          <w:rFonts w:ascii="Inter" w:eastAsiaTheme="majorEastAsia" w:hAnsi="Inter"/>
          <w:sz w:val="21"/>
          <w:szCs w:val="21"/>
        </w:rPr>
      </w:pPr>
      <w:r w:rsidRPr="00FE6A2F">
        <w:rPr>
          <w:rStyle w:val="Predvolenpsmoodseku1"/>
          <w:rFonts w:ascii="Inter" w:eastAsiaTheme="majorEastAsia" w:hAnsi="Inter"/>
          <w:sz w:val="21"/>
          <w:szCs w:val="21"/>
        </w:rPr>
        <w:t xml:space="preserve">v prípade, ak sa ktorékoľvek z vyhlásení dodávateľa podľa </w:t>
      </w:r>
      <w:r w:rsidRPr="00FE6A2F">
        <w:rPr>
          <w:rFonts w:ascii="Inter" w:hAnsi="Inter"/>
          <w:sz w:val="21"/>
          <w:szCs w:val="21"/>
        </w:rPr>
        <w:t xml:space="preserve">článku </w:t>
      </w:r>
      <w:r w:rsidRPr="00FE6A2F">
        <w:rPr>
          <w:rStyle w:val="Predvolenpsmoodseku1"/>
          <w:rFonts w:ascii="Inter" w:eastAsiaTheme="majorEastAsia" w:hAnsi="Inter"/>
          <w:sz w:val="21"/>
          <w:szCs w:val="21"/>
        </w:rPr>
        <w:t xml:space="preserve"> XI </w:t>
      </w:r>
      <w:r w:rsidRPr="00FE6A2F">
        <w:rPr>
          <w:rStyle w:val="h1a"/>
          <w:rFonts w:ascii="Inter" w:eastAsiaTheme="majorEastAsia" w:hAnsi="Inter"/>
          <w:sz w:val="21"/>
          <w:szCs w:val="21"/>
        </w:rPr>
        <w:t>bod</w:t>
      </w:r>
      <w:r w:rsidRPr="00FE6A2F">
        <w:rPr>
          <w:rStyle w:val="h1a"/>
          <w:rFonts w:ascii="Inter" w:eastAsiaTheme="majorEastAsia" w:hAnsi="Inter" w:cs="Mangal"/>
          <w:sz w:val="21"/>
          <w:szCs w:val="21"/>
        </w:rPr>
        <w:t xml:space="preserve"> </w:t>
      </w:r>
      <w:r w:rsidRPr="00FE6A2F">
        <w:rPr>
          <w:rStyle w:val="Predvolenpsmoodseku1"/>
          <w:rFonts w:ascii="Inter" w:eastAsiaTheme="majorEastAsia" w:hAnsi="Inter"/>
          <w:sz w:val="21"/>
          <w:szCs w:val="21"/>
        </w:rPr>
        <w:t>3 rámcovej dohody ukáže ako nepravdivé a odberateľovi bude kontrolným orgánom v súlade s ustanovením § 7b zákona č. 82/2005 Z. z. o nelegálnej práci a nelegálnom zamestnávaní a o zmene a doplnení niektorých zákonov v znení neskorších predpisov uložená sankcia z dôvodu prijatia služby prostredníctvom dodávateľa nelegálne zamestnávaných osôb, (i) je dodávateľ povinný zaplatiť odberateľovi zmluvnú pokutu vo výške 130 % (slovom: stotridsať percent) z výšky sankcie uloženej kontrolným orgánom odberateľovi a zároveň (ii) odberateľovi vzniká právo na odstúpenie od rámcovej dohody,</w:t>
      </w:r>
    </w:p>
    <w:p w14:paraId="05C32587" w14:textId="77777777" w:rsidR="00A2518C" w:rsidRPr="00FE6A2F" w:rsidRDefault="00A2518C" w:rsidP="00A2518C">
      <w:pPr>
        <w:pStyle w:val="F4-Zarka1"/>
        <w:numPr>
          <w:ilvl w:val="1"/>
          <w:numId w:val="17"/>
        </w:numPr>
        <w:tabs>
          <w:tab w:val="left" w:pos="-294"/>
        </w:tabs>
        <w:spacing w:before="0"/>
        <w:ind w:left="851" w:hanging="426"/>
        <w:rPr>
          <w:rStyle w:val="Predvolenpsmoodseku1"/>
          <w:rFonts w:ascii="Inter" w:eastAsiaTheme="majorEastAsia" w:hAnsi="Inter"/>
          <w:sz w:val="21"/>
          <w:szCs w:val="21"/>
        </w:rPr>
      </w:pPr>
      <w:r w:rsidRPr="00FE6A2F">
        <w:rPr>
          <w:rStyle w:val="Predvolenpsmoodseku1"/>
          <w:rFonts w:ascii="Inter" w:eastAsiaTheme="majorEastAsia" w:hAnsi="Inter"/>
          <w:sz w:val="21"/>
          <w:szCs w:val="21"/>
        </w:rPr>
        <w:t>v prípade, ak bude odberateľovi uložená orgánom verejnej moci akákoľvek iná pokuta z dôvodu porušenia zmluvných a/alebo zákonných povinností na strane dodávateľa a/alebo jeho subdodávateľov, je dodávateľ povinný zaplatiť odberateľovi zmluvnú pokutu vo výške 130 % (slovom: stotridsať percent) z výšky sankcie uloženej kontrolným orgánom odberateľovi,</w:t>
      </w:r>
    </w:p>
    <w:p w14:paraId="2A8354A8" w14:textId="77777777" w:rsidR="00A2518C" w:rsidRPr="00FE6A2F" w:rsidRDefault="00A2518C" w:rsidP="00A2518C">
      <w:pPr>
        <w:pStyle w:val="F4-Zarka1"/>
        <w:numPr>
          <w:ilvl w:val="1"/>
          <w:numId w:val="17"/>
        </w:numPr>
        <w:tabs>
          <w:tab w:val="left" w:pos="-294"/>
        </w:tabs>
        <w:spacing w:before="0"/>
        <w:ind w:left="851" w:hanging="426"/>
        <w:rPr>
          <w:rStyle w:val="Predvolenpsmoodseku1"/>
          <w:rFonts w:ascii="Inter" w:eastAsiaTheme="majorEastAsia" w:hAnsi="Inter"/>
          <w:sz w:val="21"/>
          <w:szCs w:val="21"/>
        </w:rPr>
      </w:pPr>
      <w:r w:rsidRPr="00FE6A2F">
        <w:rPr>
          <w:rStyle w:val="Predvolenpsmoodseku1"/>
          <w:rFonts w:ascii="Inter" w:eastAsiaTheme="majorEastAsia" w:hAnsi="Inter"/>
          <w:sz w:val="21"/>
          <w:szCs w:val="21"/>
        </w:rPr>
        <w:t>ak dodávateľ a/alebo jeho subdodávateľ poruší ktorúkoľvek zo svojich povinností podľa článku X rámcovej dohody bude dodávateľ povinný zaplatiť odberateľovi zmluvnú pokutu vo výške 5 000 € (slovom: päťtisíc euro) za každé takéto porušenie povinnosti,</w:t>
      </w:r>
    </w:p>
    <w:p w14:paraId="0B5375BE" w14:textId="77777777" w:rsidR="00A2518C" w:rsidRPr="00FE6A2F" w:rsidRDefault="00A2518C" w:rsidP="00A2518C">
      <w:pPr>
        <w:pStyle w:val="F4-Zarka1"/>
        <w:numPr>
          <w:ilvl w:val="1"/>
          <w:numId w:val="17"/>
        </w:numPr>
        <w:tabs>
          <w:tab w:val="left" w:pos="-294"/>
        </w:tabs>
        <w:spacing w:before="0"/>
        <w:ind w:left="851" w:hanging="426"/>
        <w:rPr>
          <w:rStyle w:val="Predvolenpsmoodseku1"/>
          <w:rFonts w:ascii="Inter" w:eastAsiaTheme="majorEastAsia" w:hAnsi="Inter"/>
          <w:sz w:val="21"/>
          <w:szCs w:val="21"/>
        </w:rPr>
      </w:pPr>
      <w:r w:rsidRPr="00FE6A2F">
        <w:rPr>
          <w:rStyle w:val="Predvolenpsmoodseku1"/>
          <w:rFonts w:ascii="Inter" w:eastAsiaTheme="majorEastAsia" w:hAnsi="Inter"/>
          <w:sz w:val="21"/>
          <w:szCs w:val="21"/>
        </w:rPr>
        <w:t>ak dodávateľ a/alebo jeho subdodávateľ poruší ktorúkoľvek zo svojich povinností podľa článku VII rámcovej dohody bude dodávateľ povinný zaplatiť odberateľovi zmluvnú pokutu vo výške 5 000 € (slovom: päťtisíc euro) za každé takéto porušenie povinnosti,</w:t>
      </w:r>
    </w:p>
    <w:p w14:paraId="1BD8C328" w14:textId="77777777" w:rsidR="00A2518C" w:rsidRPr="00FE6A2F" w:rsidRDefault="00A2518C" w:rsidP="00A2518C">
      <w:pPr>
        <w:pStyle w:val="Odsekzoznamu"/>
        <w:numPr>
          <w:ilvl w:val="1"/>
          <w:numId w:val="17"/>
        </w:numPr>
        <w:ind w:left="851" w:hanging="425"/>
        <w:jc w:val="both"/>
        <w:rPr>
          <w:rStyle w:val="Predvolenpsmoodseku1"/>
          <w:rFonts w:ascii="Inter" w:eastAsia="Times New Roman" w:hAnsi="Inter"/>
          <w:kern w:val="0"/>
          <w:sz w:val="21"/>
          <w:szCs w:val="21"/>
          <w:lang w:eastAsia="sk-SK"/>
        </w:rPr>
      </w:pPr>
      <w:r w:rsidRPr="00FE6A2F">
        <w:rPr>
          <w:rStyle w:val="Predvolenpsmoodseku1"/>
          <w:rFonts w:ascii="Inter" w:eastAsia="Times New Roman" w:hAnsi="Inter"/>
          <w:kern w:val="0"/>
          <w:sz w:val="21"/>
          <w:szCs w:val="21"/>
          <w:lang w:eastAsia="sk-SK"/>
        </w:rPr>
        <w:t xml:space="preserve">ak odberateľovi vznikne povinnosť uhradiť daň z pridanej hodnoty v zmysle ust. § 69b zákona č. 222/2004 Z. z. o dani z pridanej hodnoty, </w:t>
      </w:r>
      <w:r w:rsidRPr="00FE6A2F">
        <w:rPr>
          <w:rStyle w:val="Predvolenpsmoodseku1"/>
          <w:rFonts w:ascii="Inter" w:hAnsi="Inter"/>
          <w:sz w:val="21"/>
          <w:szCs w:val="21"/>
        </w:rPr>
        <w:t>bude dodávateľ povinný zaplatiť odberateľovi zmluvnú pokutu</w:t>
      </w:r>
      <w:r w:rsidRPr="00FE6A2F">
        <w:rPr>
          <w:rStyle w:val="Predvolenpsmoodseku1"/>
          <w:rFonts w:ascii="Inter" w:eastAsia="Times New Roman" w:hAnsi="Inter"/>
          <w:kern w:val="0"/>
          <w:sz w:val="21"/>
          <w:szCs w:val="21"/>
          <w:lang w:eastAsia="sk-SK"/>
        </w:rPr>
        <w:t xml:space="preserve"> vo výške 130 % výšky daňovej povinnosti, ktorá takto odberateľovi vznikla.</w:t>
      </w:r>
    </w:p>
    <w:p w14:paraId="65C393CB" w14:textId="77777777" w:rsidR="00A2518C" w:rsidRPr="00FE6A2F" w:rsidRDefault="00A2518C" w:rsidP="00A2518C">
      <w:pPr>
        <w:pStyle w:val="Odsekzoznamu"/>
        <w:numPr>
          <w:ilvl w:val="1"/>
          <w:numId w:val="17"/>
        </w:numPr>
        <w:spacing w:after="0"/>
        <w:ind w:left="851" w:hanging="425"/>
        <w:jc w:val="both"/>
        <w:rPr>
          <w:rStyle w:val="Predvolenpsmoodseku1"/>
          <w:rFonts w:ascii="Inter" w:eastAsia="Times New Roman" w:hAnsi="Inter"/>
          <w:kern w:val="0"/>
          <w:sz w:val="21"/>
          <w:szCs w:val="21"/>
          <w:lang w:eastAsia="sk-SK"/>
        </w:rPr>
      </w:pPr>
      <w:r w:rsidRPr="00FE6A2F">
        <w:rPr>
          <w:rStyle w:val="Predvolenpsmoodseku1"/>
          <w:rFonts w:ascii="Inter" w:eastAsia="Times New Roman" w:hAnsi="Inter"/>
          <w:kern w:val="0"/>
          <w:sz w:val="21"/>
          <w:szCs w:val="21"/>
          <w:lang w:eastAsia="sk-SK"/>
        </w:rPr>
        <w:t xml:space="preserve">ak dodávateľ </w:t>
      </w:r>
      <w:r w:rsidRPr="00FE6A2F">
        <w:rPr>
          <w:rStyle w:val="Predvolenpsmoodseku1"/>
          <w:rFonts w:ascii="Inter" w:hAnsi="Inter"/>
          <w:sz w:val="21"/>
          <w:szCs w:val="21"/>
        </w:rPr>
        <w:t>a/alebo jeho subdodávateľ poruší akúkoľvek inú svoju povinnosť podľa rámcovej dohody, bude dodávateľ povinný zaplatiť odberateľovi zmluvnú pokutu vo výške 600 € (slovom: šesťsto euro) za každé takéto porušenie povinnosti.</w:t>
      </w:r>
    </w:p>
    <w:p w14:paraId="1B09D0C7" w14:textId="77777777" w:rsidR="00A2518C" w:rsidRPr="00FE6A2F" w:rsidRDefault="00A2518C" w:rsidP="00A2518C">
      <w:pPr>
        <w:pStyle w:val="F4-Zarka1"/>
        <w:numPr>
          <w:ilvl w:val="0"/>
          <w:numId w:val="0"/>
        </w:numPr>
        <w:tabs>
          <w:tab w:val="left" w:pos="-294"/>
        </w:tabs>
        <w:spacing w:before="0"/>
        <w:rPr>
          <w:rFonts w:ascii="Inter" w:hAnsi="Inter"/>
          <w:sz w:val="21"/>
          <w:szCs w:val="21"/>
        </w:rPr>
      </w:pPr>
    </w:p>
    <w:p w14:paraId="629B29B3" w14:textId="77777777" w:rsidR="00A2518C" w:rsidRPr="00FE6A2F" w:rsidRDefault="00A2518C" w:rsidP="00A2518C">
      <w:pPr>
        <w:pStyle w:val="Odsekzoznamu1"/>
        <w:widowControl/>
        <w:numPr>
          <w:ilvl w:val="0"/>
          <w:numId w:val="16"/>
        </w:numPr>
        <w:tabs>
          <w:tab w:val="left" w:pos="0"/>
        </w:tabs>
        <w:ind w:left="426" w:hanging="426"/>
        <w:jc w:val="both"/>
        <w:rPr>
          <w:rFonts w:ascii="Inter" w:hAnsi="Inter" w:cs="Lucida Sans"/>
          <w:color w:val="0F161D"/>
          <w:sz w:val="21"/>
        </w:rPr>
      </w:pPr>
      <w:r w:rsidRPr="00FE6A2F">
        <w:rPr>
          <w:rFonts w:ascii="Inter" w:hAnsi="Inter" w:cs="Lucida Sans"/>
          <w:color w:val="0F161D"/>
          <w:sz w:val="21"/>
        </w:rPr>
        <w:t>Odberateľ je oprávnený uplatniť si zmluvnú pokutu podľa predchádzajúceho odseku voči dodávateľovi aj opakovane.</w:t>
      </w:r>
    </w:p>
    <w:p w14:paraId="759B95D6" w14:textId="77777777" w:rsidR="00A2518C" w:rsidRPr="00FE6A2F" w:rsidRDefault="00A2518C" w:rsidP="00A2518C">
      <w:pPr>
        <w:pStyle w:val="Odsekzoznamu1"/>
        <w:widowControl/>
        <w:tabs>
          <w:tab w:val="left" w:pos="0"/>
        </w:tabs>
        <w:ind w:left="0"/>
        <w:jc w:val="both"/>
        <w:rPr>
          <w:rFonts w:ascii="Inter" w:hAnsi="Inter" w:cs="Lucida Sans"/>
          <w:color w:val="0F161D"/>
          <w:sz w:val="21"/>
        </w:rPr>
      </w:pPr>
    </w:p>
    <w:p w14:paraId="6CD01C77" w14:textId="77777777" w:rsidR="00A2518C" w:rsidRPr="00FE6A2F" w:rsidRDefault="00A2518C" w:rsidP="00A2518C">
      <w:pPr>
        <w:pStyle w:val="Odsekzoznamu1"/>
        <w:widowControl/>
        <w:numPr>
          <w:ilvl w:val="0"/>
          <w:numId w:val="16"/>
        </w:numPr>
        <w:tabs>
          <w:tab w:val="left" w:pos="0"/>
        </w:tabs>
        <w:ind w:left="426" w:hanging="426"/>
        <w:jc w:val="both"/>
        <w:rPr>
          <w:rStyle w:val="Predvolenpsmoodseku1"/>
          <w:rFonts w:ascii="Inter" w:hAnsi="Inter"/>
          <w:sz w:val="21"/>
        </w:rPr>
      </w:pPr>
      <w:r w:rsidRPr="00FE6A2F">
        <w:rPr>
          <w:rStyle w:val="Predvolenpsmoodseku1"/>
          <w:rFonts w:ascii="Inter" w:hAnsi="Inter" w:cs="Lucida Sans"/>
          <w:color w:val="0F161D"/>
          <w:sz w:val="21"/>
        </w:rPr>
        <w:t>Ustanoveniami o zmluvnej pokute nie je dotknutý prípadný nárok na náhradu škody v celom rozsahu, ktorá vznikne zmluvnej strane z</w:t>
      </w:r>
      <w:r w:rsidRPr="00FE6A2F">
        <w:rPr>
          <w:rStyle w:val="Predvolenpsmoodseku1"/>
          <w:rFonts w:ascii="Inter" w:hAnsi="Inter"/>
          <w:sz w:val="21"/>
        </w:rPr>
        <w:t> nesplnenia povinností upravených rámcovou dohodou druhou zmluvnou stranou, ktoré sú zmluvnou pokutou zabezpečené.</w:t>
      </w:r>
    </w:p>
    <w:p w14:paraId="06E0E676" w14:textId="77777777" w:rsidR="00A2518C" w:rsidRPr="00FE6A2F" w:rsidRDefault="00A2518C" w:rsidP="00A2518C">
      <w:pPr>
        <w:pStyle w:val="Odsekzoznamu1"/>
        <w:widowControl/>
        <w:tabs>
          <w:tab w:val="left" w:pos="0"/>
        </w:tabs>
        <w:ind w:left="0"/>
        <w:jc w:val="both"/>
        <w:rPr>
          <w:rFonts w:ascii="Inter" w:hAnsi="Inter"/>
          <w:sz w:val="21"/>
        </w:rPr>
      </w:pPr>
    </w:p>
    <w:p w14:paraId="7CF5FFA0" w14:textId="77777777" w:rsidR="00A2518C" w:rsidRPr="00FE6A2F" w:rsidRDefault="00A2518C" w:rsidP="00A2518C">
      <w:pPr>
        <w:pStyle w:val="Odsekzoznamu1"/>
        <w:widowControl/>
        <w:numPr>
          <w:ilvl w:val="0"/>
          <w:numId w:val="16"/>
        </w:numPr>
        <w:tabs>
          <w:tab w:val="left" w:pos="0"/>
        </w:tabs>
        <w:ind w:left="426" w:hanging="426"/>
        <w:jc w:val="both"/>
        <w:rPr>
          <w:rFonts w:ascii="Inter" w:hAnsi="Inter"/>
          <w:sz w:val="21"/>
        </w:rPr>
      </w:pPr>
      <w:r w:rsidRPr="00FE6A2F">
        <w:rPr>
          <w:rFonts w:ascii="Inter" w:hAnsi="Inter"/>
          <w:sz w:val="21"/>
        </w:rPr>
        <w:t>Zmluvná strana nie je v omeškaní s plnením svojich povinností v prípade, ak je takéto omeškanie spôsobené vyššou mocou, pričom za vyššiu moc sa považuje udalosť, ktorá je pri všetkej starostlivosti zmluvných strán nepredvídateľná a pri všetkom úsilí neodvrátiteľná. O takejto udalosti je meškajúca zmluvná strana povinná druhú zmluvnú stranu informovať bez zbytočného odkladu. V prípade, ak omeškanie dodávateľa spôsobené vyššou mocou bude trvať viac ako 30 (slovom: tridsať) kalendárnych dní, vznikne odberateľovi právo na odstúpenie od rámcovej dohody.</w:t>
      </w:r>
    </w:p>
    <w:p w14:paraId="045C9743" w14:textId="77777777" w:rsidR="00A2518C" w:rsidRPr="00FE6A2F" w:rsidRDefault="00A2518C" w:rsidP="00A2518C">
      <w:pPr>
        <w:pStyle w:val="F3-Odsek"/>
        <w:spacing w:before="0"/>
        <w:rPr>
          <w:rFonts w:ascii="Inter" w:hAnsi="Inter"/>
          <w:b/>
          <w:bCs/>
          <w:sz w:val="21"/>
          <w:szCs w:val="21"/>
        </w:rPr>
      </w:pPr>
    </w:p>
    <w:p w14:paraId="6F239BCF" w14:textId="77777777" w:rsidR="00A2518C" w:rsidRPr="00FE6A2F" w:rsidRDefault="00A2518C" w:rsidP="00A2518C">
      <w:pPr>
        <w:pStyle w:val="F3-Odsek"/>
        <w:spacing w:before="0"/>
        <w:jc w:val="center"/>
        <w:rPr>
          <w:rFonts w:ascii="Inter" w:hAnsi="Inter"/>
          <w:b/>
          <w:bCs/>
          <w:sz w:val="21"/>
          <w:szCs w:val="21"/>
        </w:rPr>
      </w:pPr>
      <w:r w:rsidRPr="00FE6A2F">
        <w:rPr>
          <w:rFonts w:ascii="Inter" w:hAnsi="Inter"/>
          <w:b/>
          <w:bCs/>
          <w:sz w:val="21"/>
          <w:szCs w:val="21"/>
        </w:rPr>
        <w:t>Článok XIII</w:t>
      </w:r>
    </w:p>
    <w:p w14:paraId="441D566D" w14:textId="77777777" w:rsidR="00A2518C" w:rsidRPr="00FE6A2F" w:rsidRDefault="00A2518C" w:rsidP="00A2518C">
      <w:pPr>
        <w:pStyle w:val="F3-Odsek"/>
        <w:spacing w:before="0"/>
        <w:jc w:val="center"/>
        <w:rPr>
          <w:rFonts w:ascii="Inter" w:hAnsi="Inter"/>
          <w:b/>
          <w:bCs/>
          <w:sz w:val="21"/>
          <w:szCs w:val="21"/>
        </w:rPr>
      </w:pPr>
      <w:r w:rsidRPr="00FE6A2F">
        <w:rPr>
          <w:rFonts w:ascii="Inter" w:hAnsi="Inter"/>
          <w:b/>
          <w:bCs/>
          <w:sz w:val="21"/>
          <w:szCs w:val="21"/>
        </w:rPr>
        <w:t>Zodpovednosť za škody</w:t>
      </w:r>
    </w:p>
    <w:p w14:paraId="348961C0" w14:textId="77777777" w:rsidR="00A2518C" w:rsidRPr="00FE6A2F" w:rsidRDefault="00A2518C" w:rsidP="00A2518C">
      <w:pPr>
        <w:pStyle w:val="F3-Odsek"/>
        <w:spacing w:before="0"/>
        <w:jc w:val="center"/>
        <w:rPr>
          <w:rFonts w:ascii="Inter" w:hAnsi="Inter"/>
          <w:b/>
          <w:bCs/>
          <w:sz w:val="21"/>
          <w:szCs w:val="21"/>
        </w:rPr>
      </w:pPr>
    </w:p>
    <w:p w14:paraId="1577C789" w14:textId="77777777" w:rsidR="00A2518C" w:rsidRPr="00FE6A2F" w:rsidRDefault="00A2518C" w:rsidP="00A2518C">
      <w:pPr>
        <w:pStyle w:val="Normlny1"/>
        <w:widowControl/>
        <w:numPr>
          <w:ilvl w:val="0"/>
          <w:numId w:val="18"/>
        </w:numPr>
        <w:autoSpaceDE w:val="0"/>
        <w:ind w:left="426" w:hanging="426"/>
        <w:jc w:val="both"/>
        <w:rPr>
          <w:rStyle w:val="Predvolenpsmoodseku1"/>
          <w:rFonts w:ascii="Inter" w:hAnsi="Inter"/>
          <w:sz w:val="21"/>
          <w:szCs w:val="21"/>
        </w:rPr>
      </w:pPr>
      <w:r w:rsidRPr="00FE6A2F">
        <w:rPr>
          <w:rFonts w:ascii="Inter" w:hAnsi="Inter"/>
          <w:sz w:val="21"/>
          <w:szCs w:val="21"/>
        </w:rPr>
        <w:t>Každá zo zmluvných strán zodpovedá druhej zmluvnej strane za škodu, ktorá druhej zmluvnej strane vznikne z dôvodu porušenia zmluvných a/alebo zákonných povinnosti prvej zmluvnej strany v súvislosti s rámcovou dohodou.</w:t>
      </w:r>
    </w:p>
    <w:p w14:paraId="2F2EA2DF" w14:textId="77777777" w:rsidR="00A2518C" w:rsidRPr="00FE6A2F" w:rsidRDefault="00A2518C" w:rsidP="00A2518C">
      <w:pPr>
        <w:pStyle w:val="Normlny1"/>
        <w:widowControl/>
        <w:autoSpaceDE w:val="0"/>
        <w:jc w:val="both"/>
        <w:rPr>
          <w:rFonts w:ascii="Inter" w:hAnsi="Inter"/>
          <w:sz w:val="21"/>
          <w:szCs w:val="21"/>
        </w:rPr>
      </w:pPr>
    </w:p>
    <w:p w14:paraId="2B2AFF28" w14:textId="77777777" w:rsidR="00A2518C" w:rsidRPr="00FE6A2F" w:rsidRDefault="00A2518C" w:rsidP="00A2518C">
      <w:pPr>
        <w:pStyle w:val="Normlny1"/>
        <w:widowControl/>
        <w:numPr>
          <w:ilvl w:val="0"/>
          <w:numId w:val="18"/>
        </w:numPr>
        <w:autoSpaceDE w:val="0"/>
        <w:ind w:left="426" w:hanging="426"/>
        <w:jc w:val="both"/>
        <w:rPr>
          <w:rStyle w:val="Predvolenpsmoodseku1"/>
          <w:rFonts w:ascii="Inter" w:hAnsi="Inter"/>
          <w:sz w:val="21"/>
          <w:szCs w:val="21"/>
        </w:rPr>
      </w:pPr>
      <w:r w:rsidRPr="00FE6A2F">
        <w:rPr>
          <w:rStyle w:val="Predvolenpsmoodseku1"/>
          <w:rFonts w:ascii="Inter" w:hAnsi="Inter"/>
          <w:bCs/>
          <w:sz w:val="21"/>
          <w:szCs w:val="21"/>
        </w:rPr>
        <w:t>Pre vylúčenie pochybností sa zmluvné strany dohodli, že sa nahrádza len skutočná škoda a ušlý zisk je z náhrady vylúčený.</w:t>
      </w:r>
    </w:p>
    <w:p w14:paraId="2B8B7993" w14:textId="77777777" w:rsidR="00A2518C" w:rsidRPr="00FE6A2F" w:rsidRDefault="00A2518C" w:rsidP="00A2518C">
      <w:pPr>
        <w:pStyle w:val="Normlny1"/>
        <w:rPr>
          <w:rFonts w:ascii="Inter" w:hAnsi="Inter" w:cs="Times New Roman"/>
          <w:b/>
          <w:bCs/>
          <w:sz w:val="21"/>
          <w:szCs w:val="21"/>
        </w:rPr>
      </w:pPr>
    </w:p>
    <w:p w14:paraId="20C3C04A"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Článok XIV</w:t>
      </w:r>
    </w:p>
    <w:p w14:paraId="10B4A017"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Trvanie a ukončenie rámcovej dohody</w:t>
      </w:r>
    </w:p>
    <w:p w14:paraId="7C6E5796" w14:textId="77777777" w:rsidR="00A2518C" w:rsidRPr="00FE6A2F" w:rsidRDefault="00A2518C" w:rsidP="00A2518C">
      <w:pPr>
        <w:pStyle w:val="Normlny1"/>
        <w:jc w:val="center"/>
        <w:rPr>
          <w:rFonts w:ascii="Inter" w:hAnsi="Inter" w:cs="Times New Roman"/>
          <w:b/>
          <w:bCs/>
          <w:sz w:val="21"/>
          <w:szCs w:val="21"/>
        </w:rPr>
      </w:pPr>
    </w:p>
    <w:p w14:paraId="30230F67" w14:textId="77777777" w:rsidR="00A2518C" w:rsidRPr="00FE6A2F" w:rsidRDefault="00A2518C" w:rsidP="00A2518C">
      <w:pPr>
        <w:pStyle w:val="Normlny1"/>
        <w:numPr>
          <w:ilvl w:val="0"/>
          <w:numId w:val="19"/>
        </w:numPr>
        <w:ind w:left="426" w:hanging="426"/>
        <w:jc w:val="both"/>
        <w:rPr>
          <w:rFonts w:ascii="Inter" w:eastAsia="Times New Roman" w:hAnsi="Inter" w:cs="Times New Roman"/>
          <w:sz w:val="21"/>
          <w:szCs w:val="21"/>
        </w:rPr>
      </w:pPr>
      <w:r w:rsidRPr="00FE6A2F">
        <w:rPr>
          <w:rFonts w:ascii="Inter" w:eastAsia="Times New Roman" w:hAnsi="Inter" w:cs="Times New Roman"/>
          <w:sz w:val="21"/>
          <w:szCs w:val="21"/>
        </w:rPr>
        <w:t>Rámcová dohoda sa uzatvára na obdobie 48 (slovom: štyridsaťosem) mesiacov odo dňa jej účinnosti alebo do vyčerpania finančného limitu podľa článku IV bod 6 rámcovej dohody, podľa tohto, ktorá skutočnosť nastane skôr.</w:t>
      </w:r>
    </w:p>
    <w:p w14:paraId="4C12AA46" w14:textId="77777777" w:rsidR="00A2518C" w:rsidRPr="00FE6A2F" w:rsidRDefault="00A2518C" w:rsidP="00A2518C">
      <w:pPr>
        <w:pStyle w:val="Normlny1"/>
        <w:jc w:val="both"/>
        <w:rPr>
          <w:rFonts w:ascii="Inter" w:eastAsia="Times New Roman" w:hAnsi="Inter" w:cs="Times New Roman"/>
          <w:sz w:val="21"/>
          <w:szCs w:val="21"/>
        </w:rPr>
      </w:pPr>
    </w:p>
    <w:p w14:paraId="031B20B1" w14:textId="77777777" w:rsidR="00A2518C" w:rsidRPr="00FE6A2F" w:rsidRDefault="00A2518C" w:rsidP="00A2518C">
      <w:pPr>
        <w:pStyle w:val="Normlny1"/>
        <w:numPr>
          <w:ilvl w:val="0"/>
          <w:numId w:val="19"/>
        </w:numPr>
        <w:tabs>
          <w:tab w:val="left" w:pos="0"/>
        </w:tabs>
        <w:ind w:left="426" w:hanging="426"/>
        <w:jc w:val="both"/>
        <w:rPr>
          <w:rFonts w:ascii="Inter" w:eastAsia="Times New Roman" w:hAnsi="Inter" w:cs="Times New Roman"/>
          <w:sz w:val="21"/>
          <w:szCs w:val="21"/>
        </w:rPr>
      </w:pPr>
      <w:r w:rsidRPr="00FE6A2F">
        <w:rPr>
          <w:rFonts w:ascii="Inter" w:eastAsia="Times New Roman" w:hAnsi="Inter" w:cs="Times New Roman"/>
          <w:sz w:val="21"/>
          <w:szCs w:val="21"/>
        </w:rPr>
        <w:t>Zmluvné strany sa dohodli, že pred uplynutím platnosti rámcovej dohody možno rámcovú dohodu ukončiť:</w:t>
      </w:r>
    </w:p>
    <w:p w14:paraId="42C1D0EF" w14:textId="77777777" w:rsidR="00A2518C" w:rsidRPr="00FE6A2F" w:rsidRDefault="00A2518C" w:rsidP="00A2518C">
      <w:pPr>
        <w:pStyle w:val="Odsekzoznamu1"/>
        <w:numPr>
          <w:ilvl w:val="0"/>
          <w:numId w:val="20"/>
        </w:numPr>
        <w:ind w:left="851" w:hanging="426"/>
        <w:jc w:val="both"/>
        <w:rPr>
          <w:rFonts w:ascii="Inter" w:eastAsia="Times New Roman" w:hAnsi="Inter" w:cs="Times New Roman"/>
          <w:sz w:val="21"/>
        </w:rPr>
      </w:pPr>
      <w:r w:rsidRPr="00FE6A2F">
        <w:rPr>
          <w:rFonts w:ascii="Inter" w:eastAsia="Times New Roman" w:hAnsi="Inter" w:cs="Times New Roman"/>
          <w:sz w:val="21"/>
        </w:rPr>
        <w:t>písomnou dohodou zmluvných strán;</w:t>
      </w:r>
    </w:p>
    <w:p w14:paraId="2079483B" w14:textId="77777777" w:rsidR="00A2518C" w:rsidRPr="00FE6A2F" w:rsidRDefault="00A2518C" w:rsidP="00A2518C">
      <w:pPr>
        <w:pStyle w:val="Odsekzoznamu1"/>
        <w:numPr>
          <w:ilvl w:val="0"/>
          <w:numId w:val="20"/>
        </w:numPr>
        <w:ind w:left="851" w:hanging="426"/>
        <w:jc w:val="both"/>
        <w:rPr>
          <w:rFonts w:ascii="Inter" w:eastAsia="Times New Roman" w:hAnsi="Inter" w:cs="Times New Roman"/>
          <w:sz w:val="21"/>
        </w:rPr>
      </w:pPr>
      <w:r w:rsidRPr="00FE6A2F">
        <w:rPr>
          <w:rFonts w:ascii="Inter" w:eastAsia="Times New Roman" w:hAnsi="Inter" w:cs="Times New Roman"/>
          <w:sz w:val="21"/>
        </w:rPr>
        <w:t>písomnou výpoveďou odberateľa alebo dodávateľa v dvojmesačnej výpovednej dobe, ktorá začína plynúť prvým dňom mesiaca nasledujúceho po doručení výpovede druhej zmluvnej strane, a to aj bez udania dôvodu;</w:t>
      </w:r>
    </w:p>
    <w:p w14:paraId="67D4BD06" w14:textId="77777777" w:rsidR="00A2518C" w:rsidRPr="00FE6A2F" w:rsidRDefault="00A2518C" w:rsidP="00A2518C">
      <w:pPr>
        <w:pStyle w:val="Odsekzoznamu1"/>
        <w:numPr>
          <w:ilvl w:val="0"/>
          <w:numId w:val="20"/>
        </w:numPr>
        <w:ind w:left="851" w:hanging="426"/>
        <w:jc w:val="both"/>
        <w:rPr>
          <w:rFonts w:ascii="Inter" w:eastAsia="Times New Roman" w:hAnsi="Inter" w:cs="Times New Roman"/>
          <w:sz w:val="21"/>
        </w:rPr>
      </w:pPr>
      <w:r w:rsidRPr="00FE6A2F">
        <w:rPr>
          <w:rFonts w:ascii="Inter" w:eastAsia="Times New Roman" w:hAnsi="Inter" w:cs="Times New Roman"/>
          <w:sz w:val="21"/>
        </w:rPr>
        <w:t>písomným odstúpením od rámcovej dohody.</w:t>
      </w:r>
    </w:p>
    <w:p w14:paraId="676474DB" w14:textId="77777777" w:rsidR="00A2518C" w:rsidRPr="00FE6A2F" w:rsidRDefault="00A2518C" w:rsidP="00A2518C">
      <w:pPr>
        <w:pStyle w:val="Odsekzoznamu1"/>
        <w:ind w:left="0"/>
        <w:jc w:val="both"/>
        <w:rPr>
          <w:rFonts w:ascii="Inter" w:eastAsia="Times New Roman" w:hAnsi="Inter" w:cs="Times New Roman"/>
          <w:sz w:val="21"/>
        </w:rPr>
      </w:pPr>
    </w:p>
    <w:p w14:paraId="13E3E20F" w14:textId="77777777" w:rsidR="00A2518C" w:rsidRPr="00FE6A2F" w:rsidRDefault="00A2518C" w:rsidP="00A2518C">
      <w:pPr>
        <w:pStyle w:val="Normlny1"/>
        <w:numPr>
          <w:ilvl w:val="0"/>
          <w:numId w:val="19"/>
        </w:numPr>
        <w:tabs>
          <w:tab w:val="left" w:pos="0"/>
        </w:tabs>
        <w:ind w:left="426" w:hanging="426"/>
        <w:jc w:val="both"/>
        <w:rPr>
          <w:rFonts w:ascii="Inter" w:eastAsia="Times New Roman" w:hAnsi="Inter" w:cs="Times New Roman"/>
          <w:sz w:val="21"/>
          <w:szCs w:val="21"/>
        </w:rPr>
      </w:pPr>
      <w:r w:rsidRPr="00FE6A2F">
        <w:rPr>
          <w:rFonts w:ascii="Inter" w:eastAsia="Times New Roman" w:hAnsi="Inter" w:cs="Times New Roman"/>
          <w:sz w:val="21"/>
          <w:szCs w:val="21"/>
        </w:rPr>
        <w:t>Zmluvná strana je oprávnená odstúpiť od rámcovej dohody v prípade podstatného porušenia povinností vyplývajúcich z rámcovej dohody. Odstúpenie musí byť písomné a je účinné dňom doručenia druhej zmluvnej strane na adresu uvedenú v záhlaví rámcovej dohody.</w:t>
      </w:r>
    </w:p>
    <w:p w14:paraId="28640D87" w14:textId="77777777" w:rsidR="00A2518C" w:rsidRPr="00FE6A2F" w:rsidRDefault="00A2518C" w:rsidP="00A2518C">
      <w:pPr>
        <w:pStyle w:val="Normlny1"/>
        <w:tabs>
          <w:tab w:val="left" w:pos="0"/>
        </w:tabs>
        <w:jc w:val="both"/>
        <w:rPr>
          <w:rFonts w:ascii="Inter" w:eastAsia="Times New Roman" w:hAnsi="Inter" w:cs="Times New Roman"/>
          <w:sz w:val="21"/>
          <w:szCs w:val="21"/>
        </w:rPr>
      </w:pPr>
    </w:p>
    <w:p w14:paraId="2167B0BD" w14:textId="77777777" w:rsidR="00A2518C" w:rsidRPr="00FE6A2F" w:rsidRDefault="00A2518C" w:rsidP="00A2518C">
      <w:pPr>
        <w:pStyle w:val="Odsekzoznamu1"/>
        <w:numPr>
          <w:ilvl w:val="0"/>
          <w:numId w:val="19"/>
        </w:numPr>
        <w:tabs>
          <w:tab w:val="left" w:pos="0"/>
        </w:tabs>
        <w:ind w:left="426" w:hanging="426"/>
        <w:jc w:val="both"/>
        <w:rPr>
          <w:rFonts w:ascii="Inter" w:eastAsia="Times New Roman" w:hAnsi="Inter" w:cs="Times New Roman"/>
          <w:sz w:val="21"/>
        </w:rPr>
      </w:pPr>
      <w:r w:rsidRPr="00FE6A2F">
        <w:rPr>
          <w:rFonts w:ascii="Inter" w:eastAsia="Times New Roman" w:hAnsi="Inter" w:cs="Times New Roman"/>
          <w:sz w:val="21"/>
        </w:rPr>
        <w:t xml:space="preserve">Odberateľ si vyhradzuje právo odstúpiť od rámcovej dohody v prípade: </w:t>
      </w:r>
    </w:p>
    <w:p w14:paraId="21F3FB15"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ak dodávateľovi vznikne povinnosť uhradiť odberateľovi zmluvnú pokutu podľa článku XII bod 1 písm. a), c), d), e), f), g) h),</w:t>
      </w:r>
    </w:p>
    <w:p w14:paraId="27F425DA"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na majetok dodávateľa bude vyhlásený konkurz,</w:t>
      </w:r>
    </w:p>
    <w:p w14:paraId="5C5CF223"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ak príslušný súd zamietne návrh na vyhlásenie konkurzu na majetok dodávateľa pre nedostatok majetku,</w:t>
      </w:r>
    </w:p>
    <w:p w14:paraId="74C20FAA"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nadobudnutia právoplatnosti rozhodnutia príslušného súdu, ktorým súd povolí reštrukturalizáciu dodávateľa,</w:t>
      </w:r>
    </w:p>
    <w:p w14:paraId="53DFDCA0"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vstupu dodávateľa do likvidácie,</w:t>
      </w:r>
    </w:p>
    <w:p w14:paraId="4E1FC74E"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zániku dodávateľa bez právneho nástupcu,</w:t>
      </w:r>
    </w:p>
    <w:p w14:paraId="342DEBBB"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Style w:val="Predvolenpsmoodseku1"/>
          <w:rFonts w:ascii="Inter" w:eastAsia="Times New Roman" w:hAnsi="Inter" w:cs="Times New Roman"/>
          <w:sz w:val="21"/>
        </w:rPr>
        <w:t xml:space="preserve">ak </w:t>
      </w:r>
      <w:r w:rsidRPr="00FE6A2F">
        <w:rPr>
          <w:rFonts w:ascii="Inter" w:eastAsia="Times New Roman" w:hAnsi="Inter" w:cs="Times New Roman"/>
          <w:sz w:val="21"/>
        </w:rPr>
        <w:t>dodávateľovi zanikne oprávnenie dodávať tovar,</w:t>
      </w:r>
    </w:p>
    <w:p w14:paraId="60B92A17"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ak je to v rámcovej dohode výslovne uvedené.</w:t>
      </w:r>
    </w:p>
    <w:p w14:paraId="3A90A74C" w14:textId="77777777" w:rsidR="00A2518C" w:rsidRPr="00FE6A2F" w:rsidRDefault="00A2518C" w:rsidP="00A2518C">
      <w:pPr>
        <w:pStyle w:val="Odsekzoznamu1"/>
        <w:ind w:left="0"/>
        <w:jc w:val="both"/>
        <w:rPr>
          <w:rFonts w:ascii="Inter" w:hAnsi="Inter"/>
          <w:sz w:val="21"/>
        </w:rPr>
      </w:pPr>
    </w:p>
    <w:p w14:paraId="5A6EDA83" w14:textId="77777777" w:rsidR="00A2518C" w:rsidRPr="00FE6A2F" w:rsidRDefault="00A2518C" w:rsidP="00A2518C">
      <w:pPr>
        <w:pStyle w:val="Normlny1"/>
        <w:numPr>
          <w:ilvl w:val="0"/>
          <w:numId w:val="19"/>
        </w:numPr>
        <w:tabs>
          <w:tab w:val="left" w:pos="0"/>
        </w:tabs>
        <w:ind w:left="426" w:hanging="426"/>
        <w:jc w:val="both"/>
        <w:rPr>
          <w:rStyle w:val="Predvolenpsmoodseku1"/>
          <w:rFonts w:ascii="Inter" w:hAnsi="Inter"/>
          <w:sz w:val="21"/>
          <w:szCs w:val="21"/>
        </w:rPr>
      </w:pPr>
      <w:r w:rsidRPr="00FE6A2F">
        <w:rPr>
          <w:rStyle w:val="Predvolenpsmoodseku1"/>
          <w:rFonts w:ascii="Inter" w:hAnsi="Inter"/>
          <w:sz w:val="21"/>
          <w:szCs w:val="21"/>
        </w:rPr>
        <w:t>Dodávateľ je oprávnený od rámcovej dohody odstúpiť, ak je odberateľ v omeškaní s uhradením ceny v lehote podľa rámcovej dohody o viac ako 30 (slovom: tridsať)kalendárnych dní.</w:t>
      </w:r>
    </w:p>
    <w:p w14:paraId="69C1AD80" w14:textId="77777777" w:rsidR="00A2518C" w:rsidRPr="00FE6A2F" w:rsidRDefault="00A2518C" w:rsidP="00A2518C">
      <w:pPr>
        <w:pStyle w:val="Normlny1"/>
        <w:tabs>
          <w:tab w:val="left" w:pos="0"/>
        </w:tabs>
        <w:jc w:val="both"/>
        <w:rPr>
          <w:rFonts w:ascii="Inter" w:eastAsia="Times New Roman" w:hAnsi="Inter" w:cs="Times New Roman"/>
          <w:sz w:val="21"/>
          <w:szCs w:val="21"/>
        </w:rPr>
      </w:pPr>
    </w:p>
    <w:p w14:paraId="462A0681" w14:textId="77777777" w:rsidR="00A2518C" w:rsidRPr="00FE6A2F" w:rsidRDefault="00A2518C" w:rsidP="00A2518C">
      <w:pPr>
        <w:pStyle w:val="Normlny1"/>
        <w:numPr>
          <w:ilvl w:val="0"/>
          <w:numId w:val="19"/>
        </w:numPr>
        <w:tabs>
          <w:tab w:val="left" w:pos="0"/>
        </w:tabs>
        <w:ind w:left="426" w:hanging="426"/>
        <w:jc w:val="both"/>
        <w:rPr>
          <w:rFonts w:ascii="Inter" w:hAnsi="Inter"/>
          <w:sz w:val="21"/>
          <w:szCs w:val="21"/>
        </w:rPr>
      </w:pPr>
      <w:r w:rsidRPr="00FE6A2F">
        <w:rPr>
          <w:rStyle w:val="Predvolenpsmoodseku1"/>
          <w:rFonts w:ascii="Inter" w:eastAsia="Times New Roman" w:hAnsi="Inter" w:cs="Times New Roman"/>
          <w:sz w:val="21"/>
          <w:szCs w:val="21"/>
        </w:rPr>
        <w:t>Zánikom rámcovej dohody nie sú dotknuté tie práva a povinnosti zmluvných strán, ktoré zo svojej podstaty môžu a/alebo majú trvať aj po zániky rámcovej dohody, najmä, nie však výlučne, zodpovednosť za vady, zodpovednosť za škodu, nároky zo zmluvných pokút atď.</w:t>
      </w:r>
      <w:r w:rsidRPr="00FE6A2F">
        <w:rPr>
          <w:rStyle w:val="Predvolenpsmoodseku1"/>
          <w:rFonts w:ascii="Inter" w:hAnsi="Inter"/>
          <w:sz w:val="21"/>
          <w:szCs w:val="21"/>
        </w:rPr>
        <w:t xml:space="preserve">. </w:t>
      </w:r>
    </w:p>
    <w:p w14:paraId="55485821" w14:textId="77777777" w:rsidR="00A2518C" w:rsidRPr="00FE6A2F" w:rsidRDefault="00A2518C" w:rsidP="00A2518C">
      <w:pPr>
        <w:pStyle w:val="Normlny1"/>
        <w:jc w:val="both"/>
        <w:rPr>
          <w:rFonts w:ascii="Inter" w:eastAsia="Times New Roman" w:hAnsi="Inter" w:cs="Times New Roman"/>
          <w:sz w:val="21"/>
          <w:szCs w:val="21"/>
        </w:rPr>
      </w:pPr>
    </w:p>
    <w:p w14:paraId="5369DEF3"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Článok XV</w:t>
      </w:r>
    </w:p>
    <w:p w14:paraId="1F9AFEE0" w14:textId="77777777" w:rsidR="00A2518C" w:rsidRPr="00FE6A2F" w:rsidRDefault="00A2518C" w:rsidP="00A2518C">
      <w:pPr>
        <w:pStyle w:val="Normlny1"/>
        <w:jc w:val="center"/>
        <w:rPr>
          <w:rStyle w:val="Predvolenpsmoodseku1"/>
          <w:rFonts w:ascii="Inter" w:hAnsi="Inter" w:cs="Times New Roman"/>
          <w:b/>
          <w:bCs/>
          <w:sz w:val="21"/>
          <w:szCs w:val="21"/>
        </w:rPr>
      </w:pPr>
      <w:r w:rsidRPr="00FE6A2F">
        <w:rPr>
          <w:rStyle w:val="Predvolenpsmoodseku1"/>
          <w:rFonts w:ascii="Inter" w:hAnsi="Inter" w:cs="Times New Roman"/>
          <w:b/>
          <w:bCs/>
          <w:sz w:val="21"/>
          <w:szCs w:val="21"/>
        </w:rPr>
        <w:t>Doručovanie písomností</w:t>
      </w:r>
    </w:p>
    <w:p w14:paraId="18308EC0" w14:textId="77777777" w:rsidR="00A2518C" w:rsidRPr="00FE6A2F" w:rsidRDefault="00A2518C" w:rsidP="00A2518C">
      <w:pPr>
        <w:pStyle w:val="Normlny1"/>
        <w:jc w:val="center"/>
        <w:rPr>
          <w:rStyle w:val="Predvolenpsmoodseku1"/>
          <w:rFonts w:ascii="Inter" w:hAnsi="Inter" w:cs="Times New Roman"/>
          <w:b/>
          <w:bCs/>
          <w:sz w:val="21"/>
          <w:szCs w:val="21"/>
        </w:rPr>
      </w:pPr>
    </w:p>
    <w:p w14:paraId="19E11825" w14:textId="77777777" w:rsidR="00A2518C" w:rsidRPr="00FE6A2F" w:rsidRDefault="00A2518C" w:rsidP="00A2518C">
      <w:pPr>
        <w:pStyle w:val="Normlny1"/>
        <w:numPr>
          <w:ilvl w:val="0"/>
          <w:numId w:val="22"/>
        </w:numPr>
        <w:ind w:left="426" w:hanging="426"/>
        <w:jc w:val="both"/>
        <w:rPr>
          <w:rFonts w:ascii="Inter" w:hAnsi="Inter" w:cs="Times New          Roman"/>
          <w:color w:val="000000"/>
          <w:sz w:val="21"/>
          <w:szCs w:val="21"/>
        </w:rPr>
      </w:pPr>
      <w:r w:rsidRPr="00FE6A2F">
        <w:rPr>
          <w:rFonts w:ascii="Inter" w:hAnsi="Inter" w:cs="Times New          Roman"/>
          <w:color w:val="000000"/>
          <w:sz w:val="21"/>
          <w:szCs w:val="21"/>
        </w:rPr>
        <w:t>Zmluvné strany sa dohodli, že ak nie je výslovne rámcovou dohodu určený spôsob doručovania, písomnosti podľa rámcovej dohody je možné doručovať:</w:t>
      </w:r>
    </w:p>
    <w:p w14:paraId="6B68065A" w14:textId="77777777" w:rsidR="00A2518C" w:rsidRPr="00FE6A2F" w:rsidRDefault="00A2518C" w:rsidP="00A2518C">
      <w:pPr>
        <w:pStyle w:val="Odsekzoznamu1"/>
        <w:numPr>
          <w:ilvl w:val="1"/>
          <w:numId w:val="23"/>
        </w:numPr>
        <w:ind w:left="851" w:hanging="426"/>
        <w:jc w:val="both"/>
        <w:rPr>
          <w:rFonts w:ascii="Inter" w:hAnsi="Inter" w:cs="Times New          Roman"/>
          <w:color w:val="000000"/>
          <w:sz w:val="21"/>
        </w:rPr>
      </w:pPr>
      <w:r w:rsidRPr="00FE6A2F">
        <w:rPr>
          <w:rFonts w:ascii="Inter" w:hAnsi="Inter" w:cs="Times New          Roman"/>
          <w:color w:val="000000"/>
          <w:sz w:val="21"/>
        </w:rPr>
        <w:t>osobne,</w:t>
      </w:r>
    </w:p>
    <w:p w14:paraId="10C88C68" w14:textId="77777777" w:rsidR="00A2518C" w:rsidRPr="00FE6A2F" w:rsidRDefault="00A2518C" w:rsidP="00A2518C">
      <w:pPr>
        <w:pStyle w:val="Odsekzoznamu1"/>
        <w:numPr>
          <w:ilvl w:val="1"/>
          <w:numId w:val="23"/>
        </w:numPr>
        <w:ind w:left="851" w:hanging="426"/>
        <w:jc w:val="both"/>
        <w:rPr>
          <w:rFonts w:ascii="Inter" w:hAnsi="Inter" w:cs="Times New          Roman"/>
          <w:color w:val="000000"/>
          <w:sz w:val="21"/>
        </w:rPr>
      </w:pPr>
      <w:r w:rsidRPr="00FE6A2F">
        <w:rPr>
          <w:rFonts w:ascii="Inter" w:hAnsi="Inter" w:cs="Times New          Roman"/>
          <w:color w:val="000000"/>
          <w:sz w:val="21"/>
        </w:rPr>
        <w:t>poštou,</w:t>
      </w:r>
    </w:p>
    <w:p w14:paraId="78BF1FDC" w14:textId="77777777" w:rsidR="00A2518C" w:rsidRPr="00FE6A2F" w:rsidRDefault="00A2518C" w:rsidP="00A2518C">
      <w:pPr>
        <w:pStyle w:val="Odsekzoznamu1"/>
        <w:numPr>
          <w:ilvl w:val="1"/>
          <w:numId w:val="23"/>
        </w:numPr>
        <w:ind w:left="851" w:hanging="426"/>
        <w:jc w:val="both"/>
        <w:rPr>
          <w:rFonts w:ascii="Inter" w:hAnsi="Inter" w:cs="Times New          Roman"/>
          <w:color w:val="000000"/>
          <w:sz w:val="21"/>
        </w:rPr>
      </w:pPr>
      <w:r w:rsidRPr="00FE6A2F">
        <w:rPr>
          <w:rFonts w:ascii="Inter" w:hAnsi="Inter" w:cs="Times New          Roman"/>
          <w:color w:val="000000"/>
          <w:sz w:val="21"/>
        </w:rPr>
        <w:t>kuriérom,</w:t>
      </w:r>
    </w:p>
    <w:p w14:paraId="57362FF5" w14:textId="77777777" w:rsidR="00A2518C" w:rsidRPr="00FE6A2F" w:rsidRDefault="00A2518C" w:rsidP="00A2518C">
      <w:pPr>
        <w:pStyle w:val="Odsekzoznamu1"/>
        <w:numPr>
          <w:ilvl w:val="1"/>
          <w:numId w:val="23"/>
        </w:numPr>
        <w:ind w:left="851" w:hanging="426"/>
        <w:jc w:val="both"/>
        <w:rPr>
          <w:rStyle w:val="Predvolenpsmoodseku1"/>
          <w:rFonts w:ascii="Inter" w:hAnsi="Inter"/>
          <w:sz w:val="21"/>
        </w:rPr>
      </w:pPr>
      <w:r w:rsidRPr="00FE6A2F">
        <w:rPr>
          <w:rStyle w:val="Predvolenpsmoodseku1"/>
          <w:rFonts w:ascii="Inter" w:hAnsi="Inter" w:cs="Times New          Roman"/>
          <w:color w:val="000000"/>
          <w:sz w:val="21"/>
        </w:rPr>
        <w:t>e-mailom.</w:t>
      </w:r>
    </w:p>
    <w:p w14:paraId="54DABFB7" w14:textId="77777777" w:rsidR="00A2518C" w:rsidRPr="00FE6A2F" w:rsidRDefault="00A2518C" w:rsidP="00A2518C">
      <w:pPr>
        <w:pStyle w:val="Odsekzoznamu1"/>
        <w:ind w:left="0"/>
        <w:jc w:val="both"/>
        <w:rPr>
          <w:rFonts w:ascii="Inter" w:hAnsi="Inter"/>
          <w:sz w:val="21"/>
        </w:rPr>
      </w:pPr>
    </w:p>
    <w:p w14:paraId="66F9B708" w14:textId="77777777" w:rsidR="00A2518C" w:rsidRPr="00FE6A2F" w:rsidRDefault="00A2518C" w:rsidP="00A2518C">
      <w:pPr>
        <w:pStyle w:val="Odsekzoznamu1"/>
        <w:numPr>
          <w:ilvl w:val="0"/>
          <w:numId w:val="22"/>
        </w:numPr>
        <w:ind w:left="426" w:hanging="426"/>
        <w:jc w:val="both"/>
        <w:rPr>
          <w:rFonts w:ascii="Inter" w:eastAsia="Times New Roman" w:hAnsi="Inter" w:cs="Times New Roman"/>
          <w:sz w:val="21"/>
        </w:rPr>
      </w:pPr>
      <w:r w:rsidRPr="00FE6A2F">
        <w:rPr>
          <w:rFonts w:ascii="Inter" w:eastAsia="Times New Roman" w:hAnsi="Inter" w:cs="Times New Roman"/>
          <w:sz w:val="21"/>
        </w:rPr>
        <w:t>Zmluvné strany sa dohodli, že písomnosti obsahujúce právne významné skutočnosti podľa rámcovej dohody, sa doručujú formou doporučenej zásielky do vlastných rúk, kuriérom alebo osobne. Písomnosťou obsahujúcou právne významné skutočnosti sa na účely rámcovej dohody rozumie najmä oznámenie týkajúce sa zmien rámcovej dohody, jej ukončenia, výzvy na zaplatenie a akékoľvek výzvy na plnenie.</w:t>
      </w:r>
    </w:p>
    <w:p w14:paraId="14EF88CC" w14:textId="77777777" w:rsidR="00A2518C" w:rsidRPr="00FE6A2F" w:rsidRDefault="00A2518C" w:rsidP="00A2518C">
      <w:pPr>
        <w:pStyle w:val="Odsekzoznamu1"/>
        <w:ind w:left="0"/>
        <w:jc w:val="both"/>
        <w:rPr>
          <w:rFonts w:ascii="Inter" w:eastAsia="Times New Roman" w:hAnsi="Inter" w:cs="Times New Roman"/>
          <w:sz w:val="21"/>
        </w:rPr>
      </w:pPr>
    </w:p>
    <w:p w14:paraId="445FBA40" w14:textId="77777777" w:rsidR="00A2518C" w:rsidRPr="00FE6A2F" w:rsidRDefault="00A2518C" w:rsidP="00A2518C">
      <w:pPr>
        <w:pStyle w:val="Odsekzoznamu1"/>
        <w:numPr>
          <w:ilvl w:val="0"/>
          <w:numId w:val="22"/>
        </w:numPr>
        <w:ind w:left="426" w:hanging="426"/>
        <w:jc w:val="both"/>
        <w:rPr>
          <w:rFonts w:ascii="Inter" w:eastAsia="Times New Roman" w:hAnsi="Inter" w:cs="Times New Roman"/>
          <w:sz w:val="21"/>
        </w:rPr>
      </w:pPr>
      <w:r w:rsidRPr="00FE6A2F">
        <w:rPr>
          <w:rFonts w:ascii="Inter" w:eastAsia="Times New Roman" w:hAnsi="Inter" w:cs="Times New Roman"/>
          <w:sz w:val="21"/>
        </w:rPr>
        <w:t>Pre potreby doručovania poštou, osobne a kuriérom sa použijú adresy zmluvných strán uvedené v záhlaví rámcovej dohody. V prípade akejkoľvek zmeny adresy, určených na doručovanie písomností na základe rámcovej dohody, sa zmluvná strana zaväzuje o tejto zmene bezodkladne, najneskôr však do 7 (slovom: siedmych) kalendárnych dní odkedy táto zmena nastane, písomne informovať druhú zmluvnú stranu; v takomto prípade je pre doručovanie rozhodujúca nová adresa, riadne oznámená druhej strane pred odoslaním písomnosti.</w:t>
      </w:r>
    </w:p>
    <w:p w14:paraId="2778EF4F" w14:textId="77777777" w:rsidR="00A2518C" w:rsidRPr="00FE6A2F" w:rsidRDefault="00A2518C" w:rsidP="00A2518C">
      <w:pPr>
        <w:pStyle w:val="Odsekzoznamu1"/>
        <w:ind w:left="0"/>
        <w:jc w:val="both"/>
        <w:rPr>
          <w:rFonts w:ascii="Inter" w:eastAsia="Times New Roman" w:hAnsi="Inter" w:cs="Times New Roman"/>
          <w:sz w:val="21"/>
        </w:rPr>
      </w:pPr>
    </w:p>
    <w:p w14:paraId="65817D2B" w14:textId="77777777" w:rsidR="00A2518C" w:rsidRPr="00FE6A2F" w:rsidRDefault="00A2518C" w:rsidP="00A2518C">
      <w:pPr>
        <w:pStyle w:val="Odsekzoznamu1"/>
        <w:numPr>
          <w:ilvl w:val="0"/>
          <w:numId w:val="22"/>
        </w:numPr>
        <w:ind w:left="426" w:hanging="426"/>
        <w:jc w:val="both"/>
        <w:rPr>
          <w:rStyle w:val="Predvolenpsmoodseku1"/>
          <w:rFonts w:ascii="Inter" w:hAnsi="Inter"/>
          <w:sz w:val="21"/>
        </w:rPr>
      </w:pPr>
      <w:r w:rsidRPr="00FE6A2F">
        <w:rPr>
          <w:rStyle w:val="Predvolenpsmoodseku1"/>
          <w:rFonts w:ascii="Inter" w:eastAsia="Times New Roman" w:hAnsi="Inter" w:cs="Times New Roman"/>
          <w:sz w:val="21"/>
        </w:rPr>
        <w:t>Zmluvné strany sa dohodli, že písomnosti doručované poštou, osobne a kuriérom sa považujú za doručené</w:t>
      </w:r>
      <w:r w:rsidRPr="00FE6A2F">
        <w:rPr>
          <w:rStyle w:val="Predvolenpsmoodseku1"/>
          <w:rFonts w:ascii="Inter" w:hAnsi="Inter" w:cs="Times New          Roman"/>
          <w:color w:val="000000"/>
          <w:sz w:val="21"/>
        </w:rPr>
        <w:t xml:space="preserve"> prevzatím alebo odmietnutím prevzatia písomnosti na adrese zmluvných strán uvedených v záhlaví rámcovej dohody alebo oznámením druhej zmluvnej strane. V prípade doručovania písomností poštou, ak ich zmluvná strana neprevezme na adrese uvedenej v </w:t>
      </w:r>
      <w:r w:rsidRPr="00FE6A2F">
        <w:rPr>
          <w:rStyle w:val="Predvolenpsmoodseku1"/>
          <w:rFonts w:ascii="Inter" w:eastAsia="Times New Roman" w:hAnsi="Inter" w:cs="Times New Roman"/>
          <w:sz w:val="21"/>
        </w:rPr>
        <w:t>rámcovej dohode</w:t>
      </w:r>
      <w:r w:rsidRPr="00FE6A2F">
        <w:rPr>
          <w:rStyle w:val="Predvolenpsmoodseku1"/>
          <w:rFonts w:ascii="Inter" w:hAnsi="Inter" w:cs="Times New          Roman"/>
          <w:color w:val="000000"/>
          <w:sz w:val="21"/>
        </w:rPr>
        <w:t xml:space="preserve"> alebo na adrese písomne oznámenej druhej zmluvnej strane, považujú sa písomnosti za doručené dňom uloženia písomnosti na pošte. V prípade, ak písomnosť nemožno na adrese podľa tohto odseku doručiť z dôvodu „adresát neznámy“, považuje sa písomnosť za doručenú dňom jej vrátenia odosielateľovi.</w:t>
      </w:r>
    </w:p>
    <w:p w14:paraId="33ABC1CC" w14:textId="77777777" w:rsidR="00A2518C" w:rsidRPr="00FE6A2F" w:rsidRDefault="00A2518C" w:rsidP="00A2518C">
      <w:pPr>
        <w:pStyle w:val="Odsekzoznamu1"/>
        <w:ind w:left="0"/>
        <w:jc w:val="both"/>
        <w:rPr>
          <w:rFonts w:ascii="Inter" w:hAnsi="Inter"/>
          <w:sz w:val="21"/>
        </w:rPr>
      </w:pPr>
    </w:p>
    <w:p w14:paraId="5F368D84" w14:textId="77777777" w:rsidR="00A2518C" w:rsidRPr="00FE6A2F" w:rsidRDefault="00A2518C" w:rsidP="00A2518C">
      <w:pPr>
        <w:pStyle w:val="Odsekzoznamu1"/>
        <w:numPr>
          <w:ilvl w:val="0"/>
          <w:numId w:val="22"/>
        </w:numPr>
        <w:ind w:left="426" w:hanging="426"/>
        <w:jc w:val="both"/>
        <w:rPr>
          <w:rFonts w:ascii="Inter" w:hAnsi="Inter"/>
          <w:sz w:val="21"/>
        </w:rPr>
      </w:pPr>
      <w:r w:rsidRPr="00FE6A2F">
        <w:rPr>
          <w:rStyle w:val="Predvolenpsmoodseku1"/>
          <w:rFonts w:ascii="Inter" w:hAnsi="Inter" w:cs="Times New          Roman"/>
          <w:color w:val="000000"/>
          <w:sz w:val="21"/>
        </w:rPr>
        <w:t xml:space="preserve">Písomnosti neuvedené v bode 2 tohto článku rámcovej dohody môžu byť doručované aj elektronickou formou odoslaním e-mailovej správy na kontaktné e-mailové adresy zmluvných strán uvedené v záhlaví rámcovej dohody, pričom pre doručenie sa vyžaduje potvrdenie o doručení odoslané druhou zmluvnou stranou s výnimkou postupu podľa </w:t>
      </w:r>
      <w:r w:rsidRPr="00FE6A2F">
        <w:rPr>
          <w:rStyle w:val="Predvolenpsmoodseku1"/>
          <w:rFonts w:ascii="Inter" w:hAnsi="Inter" w:cs="Times New Roman"/>
          <w:color w:val="000000"/>
          <w:sz w:val="21"/>
        </w:rPr>
        <w:t xml:space="preserve">článku II bod 5 </w:t>
      </w:r>
      <w:r w:rsidRPr="00FE6A2F">
        <w:rPr>
          <w:rStyle w:val="Predvolenpsmoodseku1"/>
          <w:rFonts w:ascii="Inter" w:eastAsia="Times New Roman" w:hAnsi="Inter" w:cs="Times New Roman"/>
          <w:sz w:val="21"/>
        </w:rPr>
        <w:t>rámcovej dohody</w:t>
      </w:r>
      <w:r w:rsidRPr="00FE6A2F">
        <w:rPr>
          <w:rStyle w:val="Predvolenpsmoodseku1"/>
          <w:rFonts w:ascii="Inter" w:hAnsi="Inter" w:cs="Times New Roman"/>
          <w:color w:val="000000"/>
          <w:sz w:val="21"/>
        </w:rPr>
        <w:t xml:space="preserve">, pričom v tomto prípade sa za deň doručenia považuje pracovný deň nasledujúci po </w:t>
      </w:r>
      <w:r w:rsidRPr="00FE6A2F">
        <w:rPr>
          <w:rStyle w:val="Predvolenpsmoodseku1"/>
          <w:rFonts w:ascii="Inter" w:hAnsi="Inter" w:cs="Times New Roman"/>
          <w:sz w:val="21"/>
        </w:rPr>
        <w:t xml:space="preserve">jej odoslaní na e-mailovú adresu dodávateľa uvedenú v záhlaví </w:t>
      </w:r>
      <w:r w:rsidRPr="00FE6A2F">
        <w:rPr>
          <w:rStyle w:val="Predvolenpsmoodseku1"/>
          <w:rFonts w:ascii="Inter" w:eastAsia="Times New Roman" w:hAnsi="Inter" w:cs="Times New Roman"/>
          <w:sz w:val="21"/>
        </w:rPr>
        <w:t>rámcovej dohody</w:t>
      </w:r>
      <w:r w:rsidRPr="00FE6A2F">
        <w:rPr>
          <w:rStyle w:val="Predvolenpsmoodseku1"/>
          <w:rFonts w:ascii="Inter" w:hAnsi="Inter" w:cs="Times New Roman"/>
          <w:sz w:val="21"/>
        </w:rPr>
        <w:t>.</w:t>
      </w:r>
    </w:p>
    <w:p w14:paraId="0DD5B600" w14:textId="77777777" w:rsidR="00A2518C" w:rsidRPr="00FE6A2F" w:rsidRDefault="00A2518C" w:rsidP="00A2518C">
      <w:pPr>
        <w:pStyle w:val="Normlny1"/>
        <w:jc w:val="center"/>
        <w:rPr>
          <w:rFonts w:ascii="Inter" w:hAnsi="Inter" w:cs="Times New          Roman"/>
          <w:b/>
          <w:bCs/>
          <w:color w:val="000000"/>
          <w:sz w:val="21"/>
          <w:szCs w:val="21"/>
        </w:rPr>
      </w:pPr>
      <w:r w:rsidRPr="00FE6A2F">
        <w:rPr>
          <w:rFonts w:ascii="Inter" w:hAnsi="Inter" w:cs="Times New          Roman"/>
          <w:b/>
          <w:bCs/>
          <w:color w:val="000000"/>
          <w:sz w:val="21"/>
          <w:szCs w:val="21"/>
        </w:rPr>
        <w:t>Článok XVI</w:t>
      </w:r>
    </w:p>
    <w:p w14:paraId="5AB3DCB7" w14:textId="77777777" w:rsidR="00A2518C" w:rsidRPr="00FE6A2F" w:rsidRDefault="00A2518C" w:rsidP="00A2518C">
      <w:pPr>
        <w:pStyle w:val="Normlny1"/>
        <w:jc w:val="center"/>
        <w:rPr>
          <w:rFonts w:ascii="Inter" w:hAnsi="Inter" w:cs="Times New          Roman"/>
          <w:b/>
          <w:bCs/>
          <w:color w:val="000000"/>
          <w:sz w:val="21"/>
          <w:szCs w:val="21"/>
        </w:rPr>
      </w:pPr>
      <w:r w:rsidRPr="00FE6A2F">
        <w:rPr>
          <w:rFonts w:ascii="Inter" w:hAnsi="Inter" w:cs="Times New          Roman"/>
          <w:b/>
          <w:bCs/>
          <w:color w:val="000000"/>
          <w:sz w:val="21"/>
          <w:szCs w:val="21"/>
        </w:rPr>
        <w:t>Záverečné ustanovenia</w:t>
      </w:r>
    </w:p>
    <w:p w14:paraId="41273398" w14:textId="77777777" w:rsidR="00A2518C" w:rsidRPr="00FE6A2F" w:rsidRDefault="00A2518C" w:rsidP="00A2518C">
      <w:pPr>
        <w:pStyle w:val="Normlny1"/>
        <w:jc w:val="center"/>
        <w:rPr>
          <w:rFonts w:ascii="Inter" w:hAnsi="Inter" w:cs="Times New          Roman"/>
          <w:b/>
          <w:bCs/>
          <w:color w:val="000000"/>
          <w:sz w:val="21"/>
          <w:szCs w:val="21"/>
        </w:rPr>
      </w:pPr>
    </w:p>
    <w:p w14:paraId="17F32344" w14:textId="77777777" w:rsidR="00A2518C" w:rsidRPr="00FE6A2F" w:rsidRDefault="00A2518C" w:rsidP="00A2518C">
      <w:pPr>
        <w:pStyle w:val="Odsekzoznamu1"/>
        <w:numPr>
          <w:ilvl w:val="3"/>
          <w:numId w:val="24"/>
        </w:numPr>
        <w:ind w:left="426" w:hanging="426"/>
        <w:jc w:val="both"/>
        <w:rPr>
          <w:rStyle w:val="Predvolenpsmoodseku1"/>
          <w:rFonts w:ascii="Inter" w:hAnsi="Inter"/>
          <w:sz w:val="21"/>
        </w:rPr>
      </w:pPr>
      <w:r w:rsidRPr="00FE6A2F">
        <w:rPr>
          <w:rStyle w:val="Predvolenpsmoodseku1"/>
          <w:rFonts w:ascii="Inter" w:hAnsi="Inter" w:cs="Times New          Roman"/>
          <w:color w:val="000000"/>
          <w:sz w:val="21"/>
        </w:rPr>
        <w:t>Práva a povinnosti zmluvných strán neupravené rámcovou dohodu sa riadia príslušnými ustanoveniami zákona č. 513/1991 Zb. Obchodný zákonník v znení neskorších predpisov a ostatnými všeobecne záväznými právnymi predpismi platnými a </w:t>
      </w:r>
      <w:r w:rsidRPr="00FE6A2F">
        <w:rPr>
          <w:rStyle w:val="Predvolenpsmoodseku1"/>
          <w:rFonts w:ascii="Inter" w:eastAsia="Times New Roman" w:hAnsi="Inter" w:cs="Times New Roman"/>
          <w:sz w:val="21"/>
        </w:rPr>
        <w:t>účinnými na území Slovenskej republiky.</w:t>
      </w:r>
    </w:p>
    <w:p w14:paraId="659CA165" w14:textId="77777777" w:rsidR="00A2518C" w:rsidRPr="00FE6A2F" w:rsidRDefault="00A2518C" w:rsidP="00A2518C">
      <w:pPr>
        <w:pStyle w:val="Odsekzoznamu1"/>
        <w:ind w:left="0"/>
        <w:jc w:val="both"/>
        <w:rPr>
          <w:rFonts w:ascii="Inter" w:hAnsi="Inter"/>
          <w:sz w:val="21"/>
        </w:rPr>
      </w:pPr>
    </w:p>
    <w:p w14:paraId="44E89AA6"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Zmluvné strany sa dohodli, že spory vzniknuté z rámcovej dohody budú riešiť vzájomnou dohodou. Pokiaľ sa zmluvné strany na riešení sporu nedohodnú, je ktorákoľvek so zmluvných strán oprávnená obrátiť sa s návrhom na riešenie sporu na vecne a miestne príslušný súd v Slovenskej republike.</w:t>
      </w:r>
    </w:p>
    <w:p w14:paraId="2A81AEEB" w14:textId="77777777" w:rsidR="00A2518C" w:rsidRPr="00FE6A2F" w:rsidRDefault="00A2518C" w:rsidP="00A2518C">
      <w:pPr>
        <w:pStyle w:val="Odsekzoznamu1"/>
        <w:ind w:left="0"/>
        <w:jc w:val="both"/>
        <w:rPr>
          <w:rFonts w:ascii="Inter" w:eastAsia="Times New Roman" w:hAnsi="Inter" w:cs="Times New Roman"/>
          <w:sz w:val="21"/>
        </w:rPr>
      </w:pPr>
    </w:p>
    <w:p w14:paraId="4C203454"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Rámcovú dohodu je možné meniť a dopĺňať len po vzájomnej dohode zmluvných strán výlučne písomne formou očíslovaných dodatkov, ktoré budú podpísané zmluvnými stranami a budú tvoriť neoddeliteľnú súčasť rámcovej dohody.</w:t>
      </w:r>
    </w:p>
    <w:p w14:paraId="0A8454E2" w14:textId="77777777" w:rsidR="00A2518C" w:rsidRPr="00FE6A2F" w:rsidRDefault="00A2518C" w:rsidP="00A2518C">
      <w:pPr>
        <w:pStyle w:val="Odsekzoznamu1"/>
        <w:ind w:left="0"/>
        <w:jc w:val="both"/>
        <w:rPr>
          <w:rFonts w:ascii="Inter" w:eastAsia="Times New Roman" w:hAnsi="Inter" w:cs="Times New Roman"/>
          <w:sz w:val="21"/>
        </w:rPr>
      </w:pPr>
    </w:p>
    <w:p w14:paraId="11B917D4"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Ak sa akékoľvek ustanovenie rámcovej dohody stane neplatným alebo neúčinným, platnosť alebo účinnosť ostatných ustanovení rámcovej dohody ostane nedotknutá. V takom prípade sa zmluvné strany dohodli, že uzatvoria dodatok a tie ustanovenia, ktoré stratili platnosť alebo účinnosť nahradia ustanoveniami, ktorých ustanovenia a formulácie budú čo najviac podobné pôvodnému zámeru s tým, aby bol zachovaný účel a cieľ rámcovej dohody pri rešpektovaní nových faktov bez ujmy pre obe zmluvné strany.</w:t>
      </w:r>
    </w:p>
    <w:p w14:paraId="04D3DC90" w14:textId="77777777" w:rsidR="00A2518C" w:rsidRPr="00FE6A2F" w:rsidRDefault="00A2518C" w:rsidP="00A2518C">
      <w:pPr>
        <w:pStyle w:val="Odsekzoznamu1"/>
        <w:ind w:left="0"/>
        <w:jc w:val="both"/>
        <w:rPr>
          <w:rFonts w:ascii="Inter" w:eastAsia="Times New Roman" w:hAnsi="Inter" w:cs="Times New Roman"/>
          <w:sz w:val="21"/>
        </w:rPr>
      </w:pPr>
    </w:p>
    <w:p w14:paraId="4EC12ACC"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Rámcová dohoda nadobúda platnosť dňom jej podpísania obidvoma zmluvnými stranami a účinnosť dňom nasledujúcim po dni jej zverejnenia v Centrálnom registri zmlúv v zmysle § 47a ods. 1 zák. č. 40/1964 Zb. Občianskeho zákonníka v znení neskorších predpisov v spojení s § 5a zák. č. 211/2000 Z. z. zákona o slobodnom prístupe k informáciám a o zmene a doplnení niektorých zákonov (zákon o slobode informácií) v znení neskorších predpisov. Zverejnenie zabezpečuje odberateľ.</w:t>
      </w:r>
    </w:p>
    <w:p w14:paraId="6393AD92" w14:textId="77777777" w:rsidR="00A2518C" w:rsidRPr="00FE6A2F" w:rsidRDefault="00A2518C" w:rsidP="00A2518C">
      <w:pPr>
        <w:pStyle w:val="Odsekzoznamu1"/>
        <w:ind w:left="0"/>
        <w:jc w:val="both"/>
        <w:rPr>
          <w:rFonts w:ascii="Inter" w:eastAsia="Times New Roman" w:hAnsi="Inter" w:cs="Times New Roman"/>
          <w:sz w:val="21"/>
        </w:rPr>
      </w:pPr>
    </w:p>
    <w:p w14:paraId="3376B599"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Rámcová dohoda je vyhotovená v troch rovnopisoch s platnosťou originálu, z ktorých 2 (dve) vyhotovenia obdrží odberateľ a jedno (1) vyhotovenie obdrží dodávateľ.</w:t>
      </w:r>
    </w:p>
    <w:p w14:paraId="6C217636" w14:textId="77777777" w:rsidR="00A2518C" w:rsidRPr="00FE6A2F" w:rsidRDefault="00A2518C" w:rsidP="00A2518C">
      <w:pPr>
        <w:pStyle w:val="Odsekzoznamu1"/>
        <w:ind w:left="0"/>
        <w:jc w:val="both"/>
        <w:rPr>
          <w:rFonts w:ascii="Inter" w:eastAsia="Times New Roman" w:hAnsi="Inter" w:cs="Times New Roman"/>
          <w:sz w:val="21"/>
        </w:rPr>
      </w:pPr>
    </w:p>
    <w:p w14:paraId="5AC0E855"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Zmluvné strany zhodne vyhlasujú, že si rámcovú dohodu pred jej podpisom riadne prečítali, že bola uzatvorená na základe ich pravej a slobodnej vôle, jej obsahu porozumeli, uzatvárajú ju nie v tiesni, ani nie za inak nevýhodných podmienok. Zmluvné prejavy strán sú dostatočne zrozumiteľné a určité, zástupcovia oboch zmluvných strán sú oprávnení k uzatvoreniu rámcovej dohody a na znak súhlasu s jej obsahom ju vlastnoručne podpisujú.</w:t>
      </w:r>
    </w:p>
    <w:p w14:paraId="359DE251" w14:textId="77777777" w:rsidR="00A2518C" w:rsidRPr="00FE6A2F" w:rsidRDefault="00A2518C" w:rsidP="00A2518C">
      <w:pPr>
        <w:pStyle w:val="Odsekzoznamu1"/>
        <w:ind w:left="0"/>
        <w:jc w:val="both"/>
        <w:rPr>
          <w:rFonts w:ascii="Inter" w:eastAsia="Times New Roman" w:hAnsi="Inter" w:cs="Times New Roman"/>
          <w:sz w:val="21"/>
        </w:rPr>
      </w:pPr>
    </w:p>
    <w:p w14:paraId="05000450" w14:textId="77777777" w:rsidR="00A2518C" w:rsidRPr="00FE6A2F" w:rsidRDefault="00A2518C" w:rsidP="00A2518C">
      <w:pPr>
        <w:pStyle w:val="Odsekzoznamu1"/>
        <w:numPr>
          <w:ilvl w:val="3"/>
          <w:numId w:val="24"/>
        </w:numPr>
        <w:ind w:left="426" w:hanging="426"/>
        <w:jc w:val="both"/>
        <w:rPr>
          <w:rFonts w:ascii="Inter" w:hAnsi="Inter"/>
          <w:sz w:val="21"/>
        </w:rPr>
      </w:pPr>
      <w:r w:rsidRPr="00FE6A2F">
        <w:rPr>
          <w:rStyle w:val="Predvolenpsmoodseku1"/>
          <w:rFonts w:ascii="Inter" w:eastAsia="Times New Roman" w:hAnsi="Inter" w:cs="Times New Roman"/>
          <w:sz w:val="21"/>
        </w:rPr>
        <w:t>Neoddeliteľnou</w:t>
      </w:r>
      <w:r w:rsidRPr="00FE6A2F">
        <w:rPr>
          <w:rStyle w:val="Predvolenpsmoodseku1"/>
          <w:rFonts w:ascii="Inter" w:hAnsi="Inter" w:cs="Times New          Roman"/>
          <w:color w:val="000000"/>
          <w:sz w:val="21"/>
        </w:rPr>
        <w:t xml:space="preserve"> súčasťou </w:t>
      </w:r>
      <w:r w:rsidRPr="00FE6A2F">
        <w:rPr>
          <w:rStyle w:val="Predvolenpsmoodseku1"/>
          <w:rFonts w:ascii="Inter" w:eastAsia="Times New Roman" w:hAnsi="Inter" w:cs="Times New Roman"/>
          <w:sz w:val="21"/>
        </w:rPr>
        <w:t xml:space="preserve">rámcovej dohody </w:t>
      </w:r>
      <w:r w:rsidRPr="00FE6A2F">
        <w:rPr>
          <w:rStyle w:val="Predvolenpsmoodseku1"/>
          <w:rFonts w:ascii="Inter" w:hAnsi="Inter" w:cs="Times New          Roman"/>
          <w:color w:val="000000"/>
          <w:sz w:val="21"/>
        </w:rPr>
        <w:t>sú:</w:t>
      </w:r>
    </w:p>
    <w:p w14:paraId="6CB21E18" w14:textId="77777777" w:rsidR="00A2518C" w:rsidRPr="00FE6A2F" w:rsidRDefault="00A2518C" w:rsidP="00A2518C">
      <w:pPr>
        <w:pStyle w:val="Normlny1"/>
        <w:numPr>
          <w:ilvl w:val="0"/>
          <w:numId w:val="26"/>
        </w:numPr>
        <w:ind w:left="851" w:hanging="425"/>
        <w:jc w:val="both"/>
        <w:rPr>
          <w:rFonts w:ascii="Inter" w:hAnsi="Inter" w:cs="Times New          Roman"/>
          <w:sz w:val="21"/>
          <w:szCs w:val="21"/>
        </w:rPr>
      </w:pPr>
      <w:r w:rsidRPr="00FE6A2F">
        <w:rPr>
          <w:rFonts w:ascii="Inter" w:hAnsi="Inter" w:cs="Times New          Roman"/>
          <w:sz w:val="21"/>
          <w:szCs w:val="21"/>
        </w:rPr>
        <w:t>Príloha č. 1: Opis predmetu zákazky (príloha č. 1 súťažných podkladov)</w:t>
      </w:r>
    </w:p>
    <w:p w14:paraId="08395EEE" w14:textId="77777777" w:rsidR="00A2518C" w:rsidRPr="00FE6A2F" w:rsidRDefault="00A2518C" w:rsidP="00A2518C">
      <w:pPr>
        <w:pStyle w:val="Normlny1"/>
        <w:numPr>
          <w:ilvl w:val="0"/>
          <w:numId w:val="26"/>
        </w:numPr>
        <w:ind w:left="851" w:hanging="425"/>
        <w:jc w:val="both"/>
        <w:rPr>
          <w:rFonts w:ascii="Inter" w:hAnsi="Inter" w:cs="Times New          Roman"/>
          <w:sz w:val="21"/>
          <w:szCs w:val="21"/>
        </w:rPr>
      </w:pPr>
      <w:r w:rsidRPr="00FE6A2F">
        <w:rPr>
          <w:rFonts w:ascii="Inter" w:hAnsi="Inter" w:cs="Times New          Roman"/>
          <w:sz w:val="21"/>
          <w:szCs w:val="21"/>
        </w:rPr>
        <w:t>Príloha č. 2: Ponuka v zákazke a rozpočet</w:t>
      </w:r>
    </w:p>
    <w:p w14:paraId="1BFB8CA2" w14:textId="77777777" w:rsidR="00A2518C" w:rsidRPr="00FE6A2F" w:rsidRDefault="00A2518C" w:rsidP="00A2518C">
      <w:pPr>
        <w:pStyle w:val="Normlny1"/>
        <w:numPr>
          <w:ilvl w:val="0"/>
          <w:numId w:val="26"/>
        </w:numPr>
        <w:ind w:left="851" w:hanging="425"/>
        <w:jc w:val="both"/>
        <w:rPr>
          <w:rFonts w:ascii="Inter" w:hAnsi="Inter" w:cs="Times New          Roman"/>
          <w:sz w:val="21"/>
          <w:szCs w:val="21"/>
        </w:rPr>
      </w:pPr>
      <w:r w:rsidRPr="00FE6A2F">
        <w:rPr>
          <w:rFonts w:ascii="Inter" w:hAnsi="Inter" w:cs="Times New          Roman"/>
          <w:sz w:val="21"/>
          <w:szCs w:val="21"/>
        </w:rPr>
        <w:t>Príloha č. 3: Zoznam subdodávateľov</w:t>
      </w:r>
    </w:p>
    <w:p w14:paraId="1C4ED0DC" w14:textId="626C2E72" w:rsidR="00A2518C" w:rsidRPr="00FE6A2F" w:rsidRDefault="00A2518C" w:rsidP="00A2518C">
      <w:pPr>
        <w:pStyle w:val="Normlny1"/>
        <w:numPr>
          <w:ilvl w:val="0"/>
          <w:numId w:val="26"/>
        </w:numPr>
        <w:ind w:left="851" w:hanging="425"/>
        <w:jc w:val="both"/>
        <w:rPr>
          <w:rFonts w:ascii="Inter" w:hAnsi="Inter" w:cs="Times New          Roman"/>
          <w:sz w:val="21"/>
          <w:szCs w:val="21"/>
        </w:rPr>
      </w:pPr>
      <w:r w:rsidRPr="00FE6A2F">
        <w:rPr>
          <w:rFonts w:ascii="Inter" w:hAnsi="Inter" w:cs="Times New          Roman"/>
          <w:sz w:val="21"/>
          <w:szCs w:val="21"/>
        </w:rPr>
        <w:t>Príloha č.</w:t>
      </w:r>
      <w:r w:rsidR="00E765A4">
        <w:rPr>
          <w:rFonts w:ascii="Inter" w:hAnsi="Inter" w:cs="Times New          Roman"/>
          <w:sz w:val="21"/>
          <w:szCs w:val="21"/>
        </w:rPr>
        <w:t xml:space="preserve"> </w:t>
      </w:r>
      <w:r w:rsidRPr="00FE6A2F">
        <w:rPr>
          <w:rFonts w:ascii="Inter" w:hAnsi="Inter" w:cs="Times New          Roman"/>
          <w:sz w:val="21"/>
          <w:szCs w:val="21"/>
        </w:rPr>
        <w:t>4:</w:t>
      </w:r>
      <w:r w:rsidR="000418DA">
        <w:rPr>
          <w:rFonts w:ascii="Inter" w:hAnsi="Inter" w:cs="Times New          Roman"/>
          <w:sz w:val="21"/>
          <w:szCs w:val="21"/>
        </w:rPr>
        <w:t xml:space="preserve"> </w:t>
      </w:r>
      <w:r w:rsidRPr="00FE6A2F">
        <w:rPr>
          <w:rStyle w:val="Predvolenpsmoodseku1"/>
          <w:rFonts w:ascii="Inter" w:eastAsia="Inter" w:hAnsi="Inter" w:cs="Inter"/>
          <w:color w:val="0F161D"/>
          <w:sz w:val="21"/>
          <w:szCs w:val="21"/>
        </w:rPr>
        <w:t xml:space="preserve">Doklad potvrdzujúci členstvo v organizácii Fair Wear Foundation / doklad potvrdzujúci členstvo vo  World Fair Trade Organization / </w:t>
      </w:r>
      <w:r w:rsidR="00E765A4">
        <w:rPr>
          <w:rStyle w:val="Predvolenpsmoodseku1"/>
          <w:rFonts w:ascii="Inter" w:eastAsia="Inter" w:hAnsi="Inter" w:cs="Inter"/>
          <w:color w:val="0F161D"/>
          <w:sz w:val="21"/>
          <w:szCs w:val="21"/>
        </w:rPr>
        <w:t>Fair Trade</w:t>
      </w:r>
      <w:r w:rsidR="00563403">
        <w:rPr>
          <w:rStyle w:val="Predvolenpsmoodseku1"/>
          <w:rFonts w:ascii="Inter" w:eastAsia="Inter" w:hAnsi="Inter" w:cs="Inter"/>
          <w:color w:val="0F161D"/>
          <w:sz w:val="21"/>
          <w:szCs w:val="21"/>
        </w:rPr>
        <w:t xml:space="preserve"> </w:t>
      </w:r>
      <w:r w:rsidR="00E765A4">
        <w:rPr>
          <w:rStyle w:val="Predvolenpsmoodseku1"/>
          <w:rFonts w:ascii="Inter" w:eastAsia="Inter" w:hAnsi="Inter" w:cs="Inter"/>
          <w:color w:val="0F161D"/>
          <w:sz w:val="21"/>
          <w:szCs w:val="21"/>
        </w:rPr>
        <w:t xml:space="preserve">/ </w:t>
      </w:r>
      <w:r w:rsidRPr="00FE6A2F">
        <w:rPr>
          <w:rStyle w:val="Predvolenpsmoodseku1"/>
          <w:rFonts w:ascii="Inter" w:eastAsia="Inter" w:hAnsi="Inter" w:cs="Inter"/>
          <w:color w:val="0F161D"/>
          <w:sz w:val="21"/>
          <w:szCs w:val="21"/>
        </w:rPr>
        <w:t>čestné vyhlásenie o splnení požadovaných podmienok.</w:t>
      </w:r>
      <w:r w:rsidRPr="00FE6A2F">
        <w:rPr>
          <w:rFonts w:ascii="Inter" w:hAnsi="Inter" w:cs="Times New          Roman"/>
          <w:sz w:val="21"/>
          <w:szCs w:val="21"/>
        </w:rPr>
        <w:t xml:space="preserve"> </w:t>
      </w:r>
    </w:p>
    <w:p w14:paraId="5E8EA6CF" w14:textId="77777777" w:rsidR="00A2518C" w:rsidRPr="00FE6A2F" w:rsidRDefault="00A2518C" w:rsidP="00A2518C">
      <w:pPr>
        <w:pStyle w:val="Normlny1"/>
        <w:rPr>
          <w:rFonts w:ascii="Inter" w:hAnsi="Inter" w:cs="Times New Roman"/>
          <w:sz w:val="21"/>
          <w:szCs w:val="21"/>
        </w:rPr>
      </w:pPr>
      <w:r w:rsidRPr="00FE6A2F">
        <w:rPr>
          <w:rFonts w:ascii="Inter" w:hAnsi="Inter" w:cs="Times New Roman"/>
          <w:noProof/>
          <w:sz w:val="21"/>
          <w:szCs w:val="21"/>
        </w:rPr>
        <mc:AlternateContent>
          <mc:Choice Requires="wps">
            <w:drawing>
              <wp:anchor distT="45720" distB="45720" distL="114300" distR="114300" simplePos="0" relativeHeight="251659264" behindDoc="0" locked="0" layoutInCell="1" allowOverlap="1" wp14:anchorId="658FAB56" wp14:editId="53ACFC99">
                <wp:simplePos x="0" y="0"/>
                <wp:positionH relativeFrom="margin">
                  <wp:align>left</wp:align>
                </wp:positionH>
                <wp:positionV relativeFrom="paragraph">
                  <wp:posOffset>360045</wp:posOffset>
                </wp:positionV>
                <wp:extent cx="2360930" cy="1404620"/>
                <wp:effectExtent l="0" t="0" r="0" b="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88FE50F" w14:textId="77777777" w:rsidR="00A2518C" w:rsidRDefault="00A2518C" w:rsidP="00A2518C">
                            <w:pPr>
                              <w:spacing w:after="0" w:line="240" w:lineRule="auto"/>
                              <w:rPr>
                                <w:rFonts w:ascii="Inter" w:hAnsi="Inter"/>
                                <w:sz w:val="21"/>
                              </w:rPr>
                            </w:pPr>
                            <w:r>
                              <w:rPr>
                                <w:rFonts w:ascii="Inter" w:hAnsi="Inter"/>
                                <w:sz w:val="21"/>
                              </w:rPr>
                              <w:t>za odberateľa</w:t>
                            </w:r>
                          </w:p>
                          <w:p w14:paraId="4353656A" w14:textId="77777777" w:rsidR="00A2518C" w:rsidRDefault="00A2518C" w:rsidP="00A2518C">
                            <w:pPr>
                              <w:spacing w:after="0" w:line="240" w:lineRule="auto"/>
                              <w:rPr>
                                <w:rFonts w:ascii="Inter" w:hAnsi="Inter"/>
                                <w:sz w:val="21"/>
                              </w:rPr>
                            </w:pPr>
                            <w:r>
                              <w:rPr>
                                <w:rFonts w:ascii="Inter" w:hAnsi="Inter"/>
                                <w:sz w:val="21"/>
                              </w:rPr>
                              <w:t>V Bratislave, dňa</w:t>
                            </w:r>
                          </w:p>
                          <w:p w14:paraId="71665BD0" w14:textId="77777777" w:rsidR="00A2518C" w:rsidRDefault="00A2518C" w:rsidP="00A2518C">
                            <w:pPr>
                              <w:spacing w:after="0" w:line="240" w:lineRule="auto"/>
                              <w:rPr>
                                <w:rFonts w:ascii="Inter" w:hAnsi="Inter"/>
                                <w:sz w:val="21"/>
                              </w:rPr>
                            </w:pPr>
                          </w:p>
                          <w:p w14:paraId="7EDD1F43" w14:textId="77777777" w:rsidR="00A2518C" w:rsidRDefault="00A2518C" w:rsidP="00A2518C">
                            <w:pPr>
                              <w:spacing w:after="0" w:line="240" w:lineRule="auto"/>
                              <w:rPr>
                                <w:rFonts w:ascii="Inter" w:hAnsi="Inter"/>
                                <w:sz w:val="21"/>
                              </w:rPr>
                            </w:pPr>
                          </w:p>
                          <w:p w14:paraId="04055257" w14:textId="77777777" w:rsidR="00A2518C" w:rsidRDefault="00A2518C" w:rsidP="00A2518C">
                            <w:pPr>
                              <w:spacing w:after="0" w:line="240" w:lineRule="auto"/>
                              <w:rPr>
                                <w:rFonts w:ascii="Inter" w:hAnsi="Inter"/>
                                <w:sz w:val="21"/>
                              </w:rPr>
                            </w:pPr>
                          </w:p>
                          <w:p w14:paraId="5B3496F7" w14:textId="77777777" w:rsidR="00A2518C" w:rsidRDefault="00A2518C" w:rsidP="00A2518C">
                            <w:pPr>
                              <w:spacing w:after="0" w:line="240" w:lineRule="auto"/>
                              <w:jc w:val="center"/>
                              <w:rPr>
                                <w:rFonts w:ascii="Inter" w:hAnsi="Inter"/>
                                <w:sz w:val="21"/>
                              </w:rPr>
                            </w:pPr>
                            <w:r>
                              <w:rPr>
                                <w:rFonts w:ascii="Inter" w:hAnsi="Inter"/>
                                <w:sz w:val="21"/>
                              </w:rPr>
                              <w:t>...............................................................</w:t>
                            </w:r>
                          </w:p>
                          <w:p w14:paraId="0B9066E3" w14:textId="77777777" w:rsidR="00A2518C" w:rsidRDefault="00A2518C" w:rsidP="00A2518C">
                            <w:pPr>
                              <w:spacing w:after="0" w:line="240" w:lineRule="auto"/>
                              <w:jc w:val="center"/>
                              <w:rPr>
                                <w:rFonts w:ascii="Inter" w:hAnsi="Inter"/>
                                <w:sz w:val="21"/>
                              </w:rPr>
                            </w:pPr>
                            <w:r>
                              <w:rPr>
                                <w:rFonts w:ascii="Inter" w:hAnsi="Inter"/>
                                <w:sz w:val="21"/>
                              </w:rPr>
                              <w:t>Ing. arch. Matúš Vallo</w:t>
                            </w:r>
                          </w:p>
                          <w:p w14:paraId="3DC7CE2F" w14:textId="77777777" w:rsidR="00A2518C" w:rsidRPr="00E9504C" w:rsidRDefault="00A2518C" w:rsidP="00A2518C">
                            <w:pPr>
                              <w:spacing w:after="0" w:line="240" w:lineRule="auto"/>
                              <w:jc w:val="center"/>
                              <w:rPr>
                                <w:rFonts w:ascii="Inter" w:hAnsi="Inter"/>
                                <w:sz w:val="21"/>
                              </w:rPr>
                            </w:pPr>
                            <w:r>
                              <w:rPr>
                                <w:rFonts w:ascii="Inter" w:hAnsi="Inter"/>
                                <w:sz w:val="21"/>
                              </w:rPr>
                              <w:t>primátor</w:t>
                            </w:r>
                          </w:p>
                          <w:p w14:paraId="353DB1FF" w14:textId="77777777" w:rsidR="00A2518C" w:rsidRPr="00E9504C" w:rsidRDefault="00A2518C" w:rsidP="00A2518C">
                            <w:pPr>
                              <w:spacing w:after="0" w:line="240" w:lineRule="auto"/>
                              <w:jc w:val="center"/>
                              <w:rPr>
                                <w:rFonts w:ascii="Inter" w:hAnsi="Inter"/>
                                <w:sz w:val="21"/>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658FAB56" id="_x0000_t202" coordsize="21600,21600" o:spt="202" path="m,l,21600r21600,l21600,xe">
                <v:stroke joinstyle="miter"/>
                <v:path gradientshapeok="t" o:connecttype="rect"/>
              </v:shapetype>
              <v:shape id="Textové pole 2" o:spid="_x0000_s1026" type="#_x0000_t202" style="position:absolute;margin-left:0;margin-top:28.35pt;width:185.9pt;height:110.6pt;z-index:251659264;visibility:visible;mso-wrap-style:square;mso-width-percent:400;mso-height-percent:200;mso-wrap-distance-left:9pt;mso-wrap-distance-top:3.6pt;mso-wrap-distance-right:9pt;mso-wrap-distance-bottom:3.6pt;mso-position-horizontal:lef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" stroked="f">
                <v:textbox style="mso-fit-shape-to-text:t">
                  <w:txbxContent>
                    <w:p w14:paraId="788FE50F" w14:textId="77777777" w:rsidR="00A2518C" w:rsidRDefault="00A2518C" w:rsidP="00A2518C">
                      <w:pPr>
                        <w:spacing w:after="0" w:line="240" w:lineRule="auto"/>
                        <w:rPr>
                          <w:rFonts w:ascii="Inter" w:hAnsi="Inter"/>
                          <w:sz w:val="21"/>
                        </w:rPr>
                      </w:pPr>
                      <w:r>
                        <w:rPr>
                          <w:rFonts w:ascii="Inter" w:hAnsi="Inter"/>
                          <w:sz w:val="21"/>
                        </w:rPr>
                        <w:t>za odberateľa</w:t>
                      </w:r>
                    </w:p>
                    <w:p w14:paraId="4353656A" w14:textId="77777777" w:rsidR="00A2518C" w:rsidRDefault="00A2518C" w:rsidP="00A2518C">
                      <w:pPr>
                        <w:spacing w:after="0" w:line="240" w:lineRule="auto"/>
                        <w:rPr>
                          <w:rFonts w:ascii="Inter" w:hAnsi="Inter"/>
                          <w:sz w:val="21"/>
                        </w:rPr>
                      </w:pPr>
                      <w:r>
                        <w:rPr>
                          <w:rFonts w:ascii="Inter" w:hAnsi="Inter"/>
                          <w:sz w:val="21"/>
                        </w:rPr>
                        <w:t>V Bratislave, dňa</w:t>
                      </w:r>
                    </w:p>
                    <w:p w14:paraId="71665BD0" w14:textId="77777777" w:rsidR="00A2518C" w:rsidRDefault="00A2518C" w:rsidP="00A2518C">
                      <w:pPr>
                        <w:spacing w:after="0" w:line="240" w:lineRule="auto"/>
                        <w:rPr>
                          <w:rFonts w:ascii="Inter" w:hAnsi="Inter"/>
                          <w:sz w:val="21"/>
                        </w:rPr>
                      </w:pPr>
                    </w:p>
                    <w:p w14:paraId="7EDD1F43" w14:textId="77777777" w:rsidR="00A2518C" w:rsidRDefault="00A2518C" w:rsidP="00A2518C">
                      <w:pPr>
                        <w:spacing w:after="0" w:line="240" w:lineRule="auto"/>
                        <w:rPr>
                          <w:rFonts w:ascii="Inter" w:hAnsi="Inter"/>
                          <w:sz w:val="21"/>
                        </w:rPr>
                      </w:pPr>
                    </w:p>
                    <w:p w14:paraId="04055257" w14:textId="77777777" w:rsidR="00A2518C" w:rsidRDefault="00A2518C" w:rsidP="00A2518C">
                      <w:pPr>
                        <w:spacing w:after="0" w:line="240" w:lineRule="auto"/>
                        <w:rPr>
                          <w:rFonts w:ascii="Inter" w:hAnsi="Inter"/>
                          <w:sz w:val="21"/>
                        </w:rPr>
                      </w:pPr>
                    </w:p>
                    <w:p w14:paraId="5B3496F7" w14:textId="77777777" w:rsidR="00A2518C" w:rsidRDefault="00A2518C" w:rsidP="00A2518C">
                      <w:pPr>
                        <w:spacing w:after="0" w:line="240" w:lineRule="auto"/>
                        <w:jc w:val="center"/>
                        <w:rPr>
                          <w:rFonts w:ascii="Inter" w:hAnsi="Inter"/>
                          <w:sz w:val="21"/>
                        </w:rPr>
                      </w:pPr>
                      <w:r>
                        <w:rPr>
                          <w:rFonts w:ascii="Inter" w:hAnsi="Inter"/>
                          <w:sz w:val="21"/>
                        </w:rPr>
                        <w:t>...............................................................</w:t>
                      </w:r>
                    </w:p>
                    <w:p w14:paraId="0B9066E3" w14:textId="77777777" w:rsidR="00A2518C" w:rsidRDefault="00A2518C" w:rsidP="00A2518C">
                      <w:pPr>
                        <w:spacing w:after="0" w:line="240" w:lineRule="auto"/>
                        <w:jc w:val="center"/>
                        <w:rPr>
                          <w:rFonts w:ascii="Inter" w:hAnsi="Inter"/>
                          <w:sz w:val="21"/>
                        </w:rPr>
                      </w:pPr>
                      <w:r>
                        <w:rPr>
                          <w:rFonts w:ascii="Inter" w:hAnsi="Inter"/>
                          <w:sz w:val="21"/>
                        </w:rPr>
                        <w:t>Ing. arch. Matúš Vallo</w:t>
                      </w:r>
                    </w:p>
                    <w:p w14:paraId="3DC7CE2F" w14:textId="77777777" w:rsidR="00A2518C" w:rsidRPr="00E9504C" w:rsidRDefault="00A2518C" w:rsidP="00A2518C">
                      <w:pPr>
                        <w:spacing w:after="0" w:line="240" w:lineRule="auto"/>
                        <w:jc w:val="center"/>
                        <w:rPr>
                          <w:rFonts w:ascii="Inter" w:hAnsi="Inter"/>
                          <w:sz w:val="21"/>
                        </w:rPr>
                      </w:pPr>
                      <w:r>
                        <w:rPr>
                          <w:rFonts w:ascii="Inter" w:hAnsi="Inter"/>
                          <w:sz w:val="21"/>
                        </w:rPr>
                        <w:t>primátor</w:t>
                      </w:r>
                    </w:p>
                    <w:p w14:paraId="353DB1FF" w14:textId="77777777" w:rsidR="00A2518C" w:rsidRPr="00E9504C" w:rsidRDefault="00A2518C" w:rsidP="00A2518C">
                      <w:pPr>
                        <w:spacing w:after="0" w:line="240" w:lineRule="auto"/>
                        <w:jc w:val="center"/>
                        <w:rPr>
                          <w:rFonts w:ascii="Inter" w:hAnsi="Inter"/>
                          <w:sz w:val="21"/>
                        </w:rPr>
                      </w:pPr>
                    </w:p>
                  </w:txbxContent>
                </v:textbox>
                <w10:wrap type="square" anchorx="margin"/>
              </v:shape>
            </w:pict>
          </mc:Fallback>
        </mc:AlternateContent>
      </w:r>
    </w:p>
    <w:p w14:paraId="21A22C71" w14:textId="77777777" w:rsidR="00A2518C" w:rsidRPr="00FE6A2F" w:rsidRDefault="00A2518C" w:rsidP="00A2518C">
      <w:pPr>
        <w:pStyle w:val="Normlny1"/>
        <w:rPr>
          <w:rFonts w:ascii="Inter" w:hAnsi="Inter"/>
          <w:sz w:val="21"/>
          <w:szCs w:val="21"/>
        </w:rPr>
      </w:pPr>
      <w:r w:rsidRPr="00FE6A2F">
        <w:rPr>
          <w:rFonts w:ascii="Inter" w:hAnsi="Inter"/>
          <w:noProof/>
          <w:sz w:val="21"/>
          <w:szCs w:val="21"/>
        </w:rPr>
        <mc:AlternateContent>
          <mc:Choice Requires="wps">
            <w:drawing>
              <wp:anchor distT="45720" distB="45720" distL="114300" distR="114300" simplePos="0" relativeHeight="251660288" behindDoc="0" locked="0" layoutInCell="1" allowOverlap="1" wp14:anchorId="2E636B2D" wp14:editId="37135EE9">
                <wp:simplePos x="0" y="0"/>
                <wp:positionH relativeFrom="margin">
                  <wp:align>right</wp:align>
                </wp:positionH>
                <wp:positionV relativeFrom="paragraph">
                  <wp:posOffset>211038</wp:posOffset>
                </wp:positionV>
                <wp:extent cx="2360930" cy="1404620"/>
                <wp:effectExtent l="0" t="0" r="0" b="8255"/>
                <wp:wrapSquare wrapText="bothSides"/>
                <wp:docPr id="212289287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A25D79C" w14:textId="77777777" w:rsidR="00A2518C" w:rsidRDefault="00A2518C" w:rsidP="00A2518C">
                            <w:pPr>
                              <w:spacing w:after="0" w:line="240" w:lineRule="auto"/>
                              <w:rPr>
                                <w:rFonts w:ascii="Inter" w:hAnsi="Inter"/>
                                <w:sz w:val="21"/>
                              </w:rPr>
                            </w:pPr>
                            <w:r>
                              <w:rPr>
                                <w:rFonts w:ascii="Inter" w:hAnsi="Inter"/>
                                <w:sz w:val="21"/>
                              </w:rPr>
                              <w:t>za dodávateľa</w:t>
                            </w:r>
                          </w:p>
                          <w:p w14:paraId="18CD6A0B" w14:textId="77777777" w:rsidR="00A2518C" w:rsidRDefault="00A2518C" w:rsidP="00A2518C">
                            <w:pPr>
                              <w:spacing w:after="0" w:line="240" w:lineRule="auto"/>
                              <w:rPr>
                                <w:rFonts w:ascii="Inter" w:hAnsi="Inter"/>
                                <w:sz w:val="21"/>
                              </w:rPr>
                            </w:pPr>
                            <w:r>
                              <w:rPr>
                                <w:rFonts w:ascii="Inter" w:hAnsi="Inter"/>
                                <w:sz w:val="21"/>
                              </w:rPr>
                              <w:t>V ................., dňa</w:t>
                            </w:r>
                          </w:p>
                          <w:p w14:paraId="1B69F0E7" w14:textId="77777777" w:rsidR="00A2518C" w:rsidRDefault="00A2518C" w:rsidP="00A2518C">
                            <w:pPr>
                              <w:spacing w:after="0" w:line="240" w:lineRule="auto"/>
                              <w:rPr>
                                <w:rFonts w:ascii="Inter" w:hAnsi="Inter"/>
                                <w:sz w:val="21"/>
                              </w:rPr>
                            </w:pPr>
                          </w:p>
                          <w:p w14:paraId="4A4B9DA4" w14:textId="77777777" w:rsidR="00A2518C" w:rsidRDefault="00A2518C" w:rsidP="00A2518C">
                            <w:pPr>
                              <w:spacing w:after="0" w:line="240" w:lineRule="auto"/>
                              <w:rPr>
                                <w:rFonts w:ascii="Inter" w:hAnsi="Inter"/>
                                <w:sz w:val="21"/>
                              </w:rPr>
                            </w:pPr>
                          </w:p>
                          <w:p w14:paraId="51EB809B" w14:textId="77777777" w:rsidR="00A2518C" w:rsidRDefault="00A2518C" w:rsidP="00A2518C">
                            <w:pPr>
                              <w:spacing w:after="0" w:line="240" w:lineRule="auto"/>
                              <w:rPr>
                                <w:rFonts w:ascii="Inter" w:hAnsi="Inter"/>
                                <w:sz w:val="21"/>
                              </w:rPr>
                            </w:pPr>
                          </w:p>
                          <w:p w14:paraId="52B1A6F4" w14:textId="77777777" w:rsidR="00A2518C" w:rsidRDefault="00A2518C" w:rsidP="00A2518C">
                            <w:pPr>
                              <w:spacing w:after="0" w:line="240" w:lineRule="auto"/>
                              <w:jc w:val="center"/>
                              <w:rPr>
                                <w:rFonts w:ascii="Inter" w:hAnsi="Inter"/>
                                <w:sz w:val="21"/>
                              </w:rPr>
                            </w:pPr>
                            <w:r>
                              <w:rPr>
                                <w:rFonts w:ascii="Inter" w:hAnsi="Inter"/>
                                <w:sz w:val="21"/>
                              </w:rPr>
                              <w:t>...............................................................</w:t>
                            </w:r>
                          </w:p>
                          <w:p w14:paraId="045EC705" w14:textId="77777777" w:rsidR="00A2518C" w:rsidRPr="00E9504C" w:rsidRDefault="00A2518C" w:rsidP="00A2518C">
                            <w:pPr>
                              <w:spacing w:after="0" w:line="240" w:lineRule="auto"/>
                              <w:jc w:val="center"/>
                              <w:rPr>
                                <w:rFonts w:ascii="Inter" w:hAnsi="Inter"/>
                                <w:i/>
                                <w:iCs/>
                                <w:sz w:val="21"/>
                              </w:rPr>
                            </w:pPr>
                            <w:r w:rsidRPr="00E9504C">
                              <w:rPr>
                                <w:rFonts w:ascii="Inter" w:hAnsi="Inter"/>
                                <w:i/>
                                <w:iCs/>
                                <w:sz w:val="21"/>
                              </w:rPr>
                              <w:t>Meno a priezvisko</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2E636B2D" id="_x0000_s1027" type="#_x0000_t202" style="position:absolute;margin-left:134.7pt;margin-top:16.6pt;width:185.9pt;height:110.6pt;z-index:251660288;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" stroked="f">
                <v:textbox style="mso-fit-shape-to-text:t">
                  <w:txbxContent>
                    <w:p w14:paraId="7A25D79C" w14:textId="77777777" w:rsidR="00A2518C" w:rsidRDefault="00A2518C" w:rsidP="00A2518C">
                      <w:pPr>
                        <w:spacing w:after="0" w:line="240" w:lineRule="auto"/>
                        <w:rPr>
                          <w:rFonts w:ascii="Inter" w:hAnsi="Inter"/>
                          <w:sz w:val="21"/>
                        </w:rPr>
                      </w:pPr>
                      <w:r>
                        <w:rPr>
                          <w:rFonts w:ascii="Inter" w:hAnsi="Inter"/>
                          <w:sz w:val="21"/>
                        </w:rPr>
                        <w:t>za dodávateľa</w:t>
                      </w:r>
                    </w:p>
                    <w:p w14:paraId="18CD6A0B" w14:textId="77777777" w:rsidR="00A2518C" w:rsidRDefault="00A2518C" w:rsidP="00A2518C">
                      <w:pPr>
                        <w:spacing w:after="0" w:line="240" w:lineRule="auto"/>
                        <w:rPr>
                          <w:rFonts w:ascii="Inter" w:hAnsi="Inter"/>
                          <w:sz w:val="21"/>
                        </w:rPr>
                      </w:pPr>
                      <w:r>
                        <w:rPr>
                          <w:rFonts w:ascii="Inter" w:hAnsi="Inter"/>
                          <w:sz w:val="21"/>
                        </w:rPr>
                        <w:t>V ................., dňa</w:t>
                      </w:r>
                    </w:p>
                    <w:p w14:paraId="1B69F0E7" w14:textId="77777777" w:rsidR="00A2518C" w:rsidRDefault="00A2518C" w:rsidP="00A2518C">
                      <w:pPr>
                        <w:spacing w:after="0" w:line="240" w:lineRule="auto"/>
                        <w:rPr>
                          <w:rFonts w:ascii="Inter" w:hAnsi="Inter"/>
                          <w:sz w:val="21"/>
                        </w:rPr>
                      </w:pPr>
                    </w:p>
                    <w:p w14:paraId="4A4B9DA4" w14:textId="77777777" w:rsidR="00A2518C" w:rsidRDefault="00A2518C" w:rsidP="00A2518C">
                      <w:pPr>
                        <w:spacing w:after="0" w:line="240" w:lineRule="auto"/>
                        <w:rPr>
                          <w:rFonts w:ascii="Inter" w:hAnsi="Inter"/>
                          <w:sz w:val="21"/>
                        </w:rPr>
                      </w:pPr>
                    </w:p>
                    <w:p w14:paraId="51EB809B" w14:textId="77777777" w:rsidR="00A2518C" w:rsidRDefault="00A2518C" w:rsidP="00A2518C">
                      <w:pPr>
                        <w:spacing w:after="0" w:line="240" w:lineRule="auto"/>
                        <w:rPr>
                          <w:rFonts w:ascii="Inter" w:hAnsi="Inter"/>
                          <w:sz w:val="21"/>
                        </w:rPr>
                      </w:pPr>
                    </w:p>
                    <w:p w14:paraId="52B1A6F4" w14:textId="77777777" w:rsidR="00A2518C" w:rsidRDefault="00A2518C" w:rsidP="00A2518C">
                      <w:pPr>
                        <w:spacing w:after="0" w:line="240" w:lineRule="auto"/>
                        <w:jc w:val="center"/>
                        <w:rPr>
                          <w:rFonts w:ascii="Inter" w:hAnsi="Inter"/>
                          <w:sz w:val="21"/>
                        </w:rPr>
                      </w:pPr>
                      <w:r>
                        <w:rPr>
                          <w:rFonts w:ascii="Inter" w:hAnsi="Inter"/>
                          <w:sz w:val="21"/>
                        </w:rPr>
                        <w:t>...............................................................</w:t>
                      </w:r>
                    </w:p>
                    <w:p w14:paraId="045EC705" w14:textId="77777777" w:rsidR="00A2518C" w:rsidRPr="00E9504C" w:rsidRDefault="00A2518C" w:rsidP="00A2518C">
                      <w:pPr>
                        <w:spacing w:after="0" w:line="240" w:lineRule="auto"/>
                        <w:jc w:val="center"/>
                        <w:rPr>
                          <w:rFonts w:ascii="Inter" w:hAnsi="Inter"/>
                          <w:i/>
                          <w:iCs/>
                          <w:sz w:val="21"/>
                        </w:rPr>
                      </w:pPr>
                      <w:r w:rsidRPr="00E9504C">
                        <w:rPr>
                          <w:rFonts w:ascii="Inter" w:hAnsi="Inter"/>
                          <w:i/>
                          <w:iCs/>
                          <w:sz w:val="21"/>
                        </w:rPr>
                        <w:t>Meno a priezvisko</w:t>
                      </w:r>
                    </w:p>
                  </w:txbxContent>
                </v:textbox>
                <w10:wrap type="square" anchorx="margin"/>
              </v:shape>
            </w:pict>
          </mc:Fallback>
        </mc:AlternateContent>
      </w:r>
    </w:p>
    <w:p w14:paraId="193E6069" w14:textId="77777777" w:rsidR="006B51A4" w:rsidRDefault="006B51A4"/>
    <w:sectPr w:rsidR="006B51A4" w:rsidSect="00A2518C">
      <w:footerReference w:type="default" r:id="rId11"/>
      <w:pgSz w:w="11906" w:h="16838"/>
      <w:pgMar w:top="1135" w:right="991" w:bottom="1276" w:left="993" w:header="708" w:footer="42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5AC038" w14:textId="77777777" w:rsidR="00AF631D" w:rsidRDefault="00AF631D">
      <w:pPr>
        <w:spacing w:after="0" w:line="240" w:lineRule="auto"/>
      </w:pPr>
      <w:r>
        <w:separator/>
      </w:r>
    </w:p>
  </w:endnote>
  <w:endnote w:type="continuationSeparator" w:id="0">
    <w:p w14:paraId="3BF57CD0" w14:textId="77777777" w:rsidR="00AF631D" w:rsidRDefault="00AF63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Inter">
    <w:altName w:val="Calibri"/>
    <w:panose1 w:val="02000503000000020004"/>
    <w:charset w:val="EE"/>
    <w:family w:val="auto"/>
    <w:pitch w:val="variable"/>
    <w:sig w:usb0="E00002FF" w:usb1="1200A1FF" w:usb2="00000001" w:usb3="00000000" w:csb0="0000019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imes New          Roman">
    <w:altName w:val="Times New Roman"/>
    <w:charset w:val="EE"/>
    <w:family w:val="auto"/>
    <w:pitch w:val="default"/>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HiddenHorzOCR">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706529331"/>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3ECD8CFD" w14:textId="77777777" w:rsidR="00A2518C" w:rsidRPr="00E9504C" w:rsidRDefault="00A2518C">
            <w:pPr>
              <w:pStyle w:val="Pta"/>
              <w:jc w:val="right"/>
              <w:rPr>
                <w:sz w:val="20"/>
                <w:szCs w:val="20"/>
              </w:rPr>
            </w:pPr>
            <w:r w:rsidRPr="00E9504C">
              <w:rPr>
                <w:sz w:val="20"/>
                <w:szCs w:val="20"/>
              </w:rPr>
              <w:t xml:space="preserve">Strana </w:t>
            </w:r>
            <w:r w:rsidRPr="00E9504C">
              <w:rPr>
                <w:sz w:val="20"/>
                <w:szCs w:val="20"/>
              </w:rPr>
              <w:fldChar w:fldCharType="begin"/>
            </w:r>
            <w:r w:rsidRPr="00E9504C">
              <w:rPr>
                <w:sz w:val="20"/>
                <w:szCs w:val="20"/>
              </w:rPr>
              <w:instrText>PAGE</w:instrText>
            </w:r>
            <w:r w:rsidRPr="00E9504C">
              <w:rPr>
                <w:sz w:val="20"/>
                <w:szCs w:val="20"/>
              </w:rPr>
              <w:fldChar w:fldCharType="separate"/>
            </w:r>
            <w:r w:rsidRPr="00E9504C">
              <w:rPr>
                <w:sz w:val="20"/>
                <w:szCs w:val="20"/>
              </w:rPr>
              <w:t>2</w:t>
            </w:r>
            <w:r w:rsidRPr="00E9504C">
              <w:rPr>
                <w:sz w:val="20"/>
                <w:szCs w:val="20"/>
              </w:rPr>
              <w:fldChar w:fldCharType="end"/>
            </w:r>
            <w:r>
              <w:rPr>
                <w:sz w:val="20"/>
                <w:szCs w:val="20"/>
              </w:rPr>
              <w:t>/</w:t>
            </w:r>
            <w:r w:rsidRPr="00E9504C">
              <w:rPr>
                <w:sz w:val="20"/>
                <w:szCs w:val="20"/>
              </w:rPr>
              <w:fldChar w:fldCharType="begin"/>
            </w:r>
            <w:r w:rsidRPr="00E9504C">
              <w:rPr>
                <w:sz w:val="20"/>
                <w:szCs w:val="20"/>
              </w:rPr>
              <w:instrText>NUMPAGES</w:instrText>
            </w:r>
            <w:r w:rsidRPr="00E9504C">
              <w:rPr>
                <w:sz w:val="20"/>
                <w:szCs w:val="20"/>
              </w:rPr>
              <w:fldChar w:fldCharType="separate"/>
            </w:r>
            <w:r w:rsidRPr="00E9504C">
              <w:rPr>
                <w:sz w:val="20"/>
                <w:szCs w:val="20"/>
              </w:rPr>
              <w:t>2</w:t>
            </w:r>
            <w:r w:rsidRPr="00E9504C">
              <w:rPr>
                <w:sz w:val="20"/>
                <w:szCs w:val="20"/>
              </w:rPr>
              <w:fldChar w:fldCharType="end"/>
            </w:r>
          </w:p>
        </w:sdtContent>
      </w:sdt>
    </w:sdtContent>
  </w:sdt>
  <w:p w14:paraId="6EA68DEA" w14:textId="77777777" w:rsidR="00A2518C" w:rsidRDefault="00A2518C" w:rsidP="00E9504C">
    <w:pPr>
      <w:pStyle w:val="Pta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301998" w14:textId="77777777" w:rsidR="00AF631D" w:rsidRDefault="00AF631D">
      <w:pPr>
        <w:spacing w:after="0" w:line="240" w:lineRule="auto"/>
      </w:pPr>
      <w:r>
        <w:separator/>
      </w:r>
    </w:p>
  </w:footnote>
  <w:footnote w:type="continuationSeparator" w:id="0">
    <w:p w14:paraId="3E5EEECE" w14:textId="77777777" w:rsidR="00AF631D" w:rsidRDefault="00AF631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B61F84"/>
    <w:multiLevelType w:val="multilevel"/>
    <w:tmpl w:val="8B8E678A"/>
    <w:lvl w:ilvl="0">
      <w:start w:val="1"/>
      <w:numFmt w:val="lowerLetter"/>
      <w:lvlText w:val="%1)"/>
      <w:lvlJc w:val="left"/>
      <w:pPr>
        <w:ind w:left="720" w:hanging="360"/>
      </w:pPr>
    </w:lvl>
    <w:lvl w:ilvl="1">
      <w:start w:val="1"/>
      <w:numFmt w:val="lowerLetter"/>
      <w:lvlText w:val="%2)"/>
      <w:lvlJc w:val="left"/>
      <w:pPr>
        <w:ind w:left="7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AAF1DB2"/>
    <w:multiLevelType w:val="multilevel"/>
    <w:tmpl w:val="F2C878DA"/>
    <w:lvl w:ilvl="0">
      <w:start w:val="1"/>
      <w:numFmt w:val="decimal"/>
      <w:lvlText w:val="%1."/>
      <w:lvlJc w:val="left"/>
      <w:pPr>
        <w:ind w:left="720" w:hanging="360"/>
      </w:pPr>
      <w:rPr>
        <w:rFonts w:ascii="Inter" w:hAnsi="Inter"/>
        <w:sz w:val="21"/>
        <w:szCs w:val="21"/>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0B9160BB"/>
    <w:multiLevelType w:val="multilevel"/>
    <w:tmpl w:val="7C7C06F4"/>
    <w:lvl w:ilvl="0">
      <w:start w:val="1"/>
      <w:numFmt w:val="lowerLetter"/>
      <w:lvlText w:val="%1)"/>
      <w:lvlJc w:val="left"/>
      <w:pPr>
        <w:ind w:left="1146" w:hanging="360"/>
      </w:pPr>
      <w:rPr>
        <w:rFonts w:ascii="Inter" w:hAnsi="Inter"/>
        <w:sz w:val="21"/>
        <w:szCs w:val="21"/>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 w15:restartNumberingAfterBreak="0">
    <w:nsid w:val="11B37D87"/>
    <w:multiLevelType w:val="multilevel"/>
    <w:tmpl w:val="60E4890C"/>
    <w:lvl w:ilvl="0">
      <w:start w:val="1"/>
      <w:numFmt w:val="decimal"/>
      <w:lvlText w:val="%1."/>
      <w:lvlJc w:val="left"/>
      <w:pPr>
        <w:ind w:left="720" w:hanging="360"/>
      </w:pPr>
      <w:rPr>
        <w:rFonts w:ascii="Inter" w:hAnsi="Inter"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24228F1"/>
    <w:multiLevelType w:val="multilevel"/>
    <w:tmpl w:val="9CB41412"/>
    <w:lvl w:ilvl="0">
      <w:start w:val="1"/>
      <w:numFmt w:val="lowerLetter"/>
      <w:lvlText w:val="%1)"/>
      <w:lvlJc w:val="left"/>
      <w:pPr>
        <w:ind w:left="720" w:hanging="360"/>
      </w:pPr>
    </w:lvl>
    <w:lvl w:ilvl="1">
      <w:start w:val="1"/>
      <w:numFmt w:val="lowerLetter"/>
      <w:lvlText w:val="%2)"/>
      <w:lvlJc w:val="left"/>
      <w:pPr>
        <w:ind w:left="1146" w:hanging="360"/>
      </w:pPr>
    </w:lvl>
    <w:lvl w:ilvl="2">
      <w:start w:val="1"/>
      <w:numFmt w:val="decimal"/>
      <w:lvlText w:val="%3."/>
      <w:lvlJc w:val="left"/>
      <w:pPr>
        <w:ind w:left="2340" w:hanging="360"/>
      </w:pPr>
      <w:rPr>
        <w:rFonts w:ascii="Inter" w:eastAsia="SimSun" w:hAnsi="Inter" w:cs="Mangal"/>
        <w:sz w:val="21"/>
        <w:szCs w:val="21"/>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888F839"/>
    <w:multiLevelType w:val="multilevel"/>
    <w:tmpl w:val="24761CA0"/>
    <w:lvl w:ilvl="0">
      <w:start w:val="1"/>
      <w:numFmt w:val="decimal"/>
      <w:lvlText w:val="%1."/>
      <w:lvlJc w:val="left"/>
      <w:pPr>
        <w:ind w:left="785" w:hanging="360"/>
      </w:pPr>
      <w:rPr>
        <w:rFonts w:ascii="Inter" w:hAnsi="Inter"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C4A7202"/>
    <w:multiLevelType w:val="hybridMultilevel"/>
    <w:tmpl w:val="1468446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118BF55"/>
    <w:multiLevelType w:val="multilevel"/>
    <w:tmpl w:val="1DF6D9E0"/>
    <w:lvl w:ilvl="0">
      <w:start w:val="1"/>
      <w:numFmt w:val="decimal"/>
      <w:lvlText w:val="%1."/>
      <w:lvlJc w:val="left"/>
      <w:pPr>
        <w:ind w:left="786" w:hanging="360"/>
      </w:pPr>
      <w:rPr>
        <w:rFonts w:ascii="Inter" w:hAnsi="Inter"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34A7BCA"/>
    <w:multiLevelType w:val="multilevel"/>
    <w:tmpl w:val="A2566868"/>
    <w:lvl w:ilvl="0">
      <w:start w:val="1"/>
      <w:numFmt w:val="decimal"/>
      <w:lvlText w:val="%1."/>
      <w:lvlJc w:val="left"/>
      <w:pPr>
        <w:ind w:left="720" w:hanging="360"/>
      </w:pPr>
      <w:rPr>
        <w:rFonts w:ascii="Inter" w:hAnsi="Inter"/>
        <w:strike w:val="0"/>
        <w:dstrike w:val="0"/>
        <w:sz w:val="21"/>
        <w:szCs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4B6379"/>
    <w:multiLevelType w:val="multilevel"/>
    <w:tmpl w:val="68108BA2"/>
    <w:lvl w:ilvl="0">
      <w:start w:val="1"/>
      <w:numFmt w:val="decimal"/>
      <w:lvlText w:val="%1."/>
      <w:lvlJc w:val="left"/>
      <w:pPr>
        <w:ind w:left="360" w:hanging="360"/>
      </w:pPr>
      <w:rPr>
        <w:rFonts w:ascii="Inter" w:hAnsi="Inter" w:hint="default"/>
        <w:color w:val="000000"/>
        <w:sz w:val="20"/>
        <w:szCs w:val="20"/>
      </w:rPr>
    </w:lvl>
    <w:lvl w:ilvl="1">
      <w:start w:val="1"/>
      <w:numFmt w:val="decimal"/>
      <w:lvlText w:val="%1.%2."/>
      <w:lvlJc w:val="left"/>
      <w:pPr>
        <w:ind w:left="180" w:hanging="360"/>
      </w:pPr>
      <w:rPr>
        <w:color w:val="000000"/>
        <w:sz w:val="24"/>
        <w:szCs w:val="24"/>
      </w:rPr>
    </w:lvl>
    <w:lvl w:ilvl="2">
      <w:start w:val="1"/>
      <w:numFmt w:val="lowerRoman"/>
      <w:lvlText w:val="%3."/>
      <w:lvlJc w:val="right"/>
      <w:pPr>
        <w:ind w:left="540" w:hanging="180"/>
      </w:pPr>
      <w:rPr>
        <w:rFonts w:ascii="Wingdings" w:hAnsi="Wingdings"/>
      </w:rPr>
    </w:lvl>
    <w:lvl w:ilvl="3">
      <w:start w:val="1"/>
      <w:numFmt w:val="decimal"/>
      <w:lvlText w:val="%4."/>
      <w:lvlJc w:val="left"/>
      <w:pPr>
        <w:ind w:left="1260" w:hanging="360"/>
      </w:pPr>
      <w:rPr>
        <w:rFonts w:ascii="Inter" w:hAnsi="Inter" w:hint="default"/>
        <w:sz w:val="21"/>
        <w:szCs w:val="21"/>
      </w:rPr>
    </w:lvl>
    <w:lvl w:ilvl="4">
      <w:start w:val="1"/>
      <w:numFmt w:val="lowerLetter"/>
      <w:lvlText w:val="%5."/>
      <w:lvlJc w:val="left"/>
      <w:pPr>
        <w:ind w:left="1980" w:hanging="360"/>
      </w:pPr>
    </w:lvl>
    <w:lvl w:ilvl="5">
      <w:start w:val="1"/>
      <w:numFmt w:val="lowerRoman"/>
      <w:lvlText w:val="%6."/>
      <w:lvlJc w:val="right"/>
      <w:pPr>
        <w:ind w:left="2700" w:hanging="180"/>
      </w:pPr>
    </w:lvl>
    <w:lvl w:ilvl="6">
      <w:start w:val="1"/>
      <w:numFmt w:val="decimal"/>
      <w:lvlText w:val="%7."/>
      <w:lvlJc w:val="left"/>
      <w:pPr>
        <w:ind w:left="3420" w:hanging="360"/>
      </w:pPr>
    </w:lvl>
    <w:lvl w:ilvl="7">
      <w:start w:val="1"/>
      <w:numFmt w:val="lowerLetter"/>
      <w:lvlText w:val="%8."/>
      <w:lvlJc w:val="left"/>
      <w:pPr>
        <w:ind w:left="4140" w:hanging="360"/>
      </w:pPr>
    </w:lvl>
    <w:lvl w:ilvl="8">
      <w:start w:val="1"/>
      <w:numFmt w:val="lowerRoman"/>
      <w:lvlText w:val="%9."/>
      <w:lvlJc w:val="right"/>
      <w:pPr>
        <w:ind w:left="4860" w:hanging="180"/>
      </w:pPr>
    </w:lvl>
  </w:abstractNum>
  <w:abstractNum w:abstractNumId="10" w15:restartNumberingAfterBreak="0">
    <w:nsid w:val="27BB74D9"/>
    <w:multiLevelType w:val="multilevel"/>
    <w:tmpl w:val="E8103532"/>
    <w:lvl w:ilvl="0">
      <w:start w:val="1"/>
      <w:numFmt w:val="lowerLetter"/>
      <w:lvlText w:val="%1)"/>
      <w:lvlJc w:val="left"/>
      <w:pPr>
        <w:ind w:left="1080" w:hanging="360"/>
      </w:pPr>
    </w:lvl>
    <w:lvl w:ilvl="1">
      <w:start w:val="1"/>
      <w:numFmt w:val="lowerLetter"/>
      <w:lvlText w:val="%2)"/>
      <w:lvlJc w:val="left"/>
      <w:pPr>
        <w:ind w:left="1440" w:hanging="360"/>
      </w:pPr>
      <w:rPr>
        <w:rFonts w:ascii="Inter" w:hAnsi="Inter"/>
        <w:sz w:val="21"/>
        <w:szCs w:val="21"/>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28BF5C2D"/>
    <w:multiLevelType w:val="multilevel"/>
    <w:tmpl w:val="CC30FDC0"/>
    <w:lvl w:ilvl="0">
      <w:numFmt w:val="bullet"/>
      <w:lvlText w:val="-"/>
      <w:lvlJc w:val="left"/>
      <w:pPr>
        <w:ind w:left="720" w:hanging="360"/>
      </w:pPr>
      <w:rPr>
        <w:rFonts w:ascii="Times New Roman" w:hAnsi="Times New Roman" w:cs="Times New Roman"/>
      </w:rPr>
    </w:lvl>
    <w:lvl w:ilvl="1">
      <w:start w:val="1"/>
      <w:numFmt w:val="lowerLetter"/>
      <w:lvlText w:val="%2)"/>
      <w:lvlJc w:val="left"/>
      <w:pPr>
        <w:ind w:left="1440" w:hanging="360"/>
      </w:p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2953674C"/>
    <w:multiLevelType w:val="multilevel"/>
    <w:tmpl w:val="E216FAFC"/>
    <w:lvl w:ilvl="0">
      <w:start w:val="1"/>
      <w:numFmt w:val="decimal"/>
      <w:lvlText w:val="%1."/>
      <w:lvlJc w:val="left"/>
      <w:pPr>
        <w:ind w:left="360" w:hanging="360"/>
      </w:pPr>
      <w:rPr>
        <w:rFonts w:ascii="Inter" w:hAnsi="Inter"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9EC0933"/>
    <w:multiLevelType w:val="multilevel"/>
    <w:tmpl w:val="28B06644"/>
    <w:lvl w:ilvl="0">
      <w:start w:val="1"/>
      <w:numFmt w:val="decimal"/>
      <w:lvlText w:val="%1."/>
      <w:lvlJc w:val="left"/>
      <w:pPr>
        <w:ind w:left="360" w:hanging="360"/>
      </w:pPr>
      <w:rPr>
        <w:rFonts w:ascii="Inter" w:eastAsia="Times New Roman" w:hAnsi="Inter" w:cs="Times New Roman"/>
        <w:bCs/>
        <w:strike w:val="0"/>
        <w:dstrike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rPr>
        <w:rFonts w:ascii="Inter" w:eastAsia="SimSun" w:hAnsi="Inter" w:cs="Times New          Roman"/>
        <w:sz w:val="21"/>
        <w:szCs w:val="21"/>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2B13429A"/>
    <w:multiLevelType w:val="multilevel"/>
    <w:tmpl w:val="AF1064DE"/>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5" w15:restartNumberingAfterBreak="0">
    <w:nsid w:val="2F661728"/>
    <w:multiLevelType w:val="hybridMultilevel"/>
    <w:tmpl w:val="2AEE63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B1F8A12"/>
    <w:multiLevelType w:val="multilevel"/>
    <w:tmpl w:val="C13CAAAA"/>
    <w:lvl w:ilvl="0">
      <w:start w:val="1"/>
      <w:numFmt w:val="decimal"/>
      <w:lvlText w:val="%1."/>
      <w:lvlJc w:val="left"/>
      <w:pPr>
        <w:ind w:left="785" w:hanging="360"/>
      </w:pPr>
      <w:rPr>
        <w:rFonts w:ascii="Inter" w:hAnsi="Inter"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0C314AD"/>
    <w:multiLevelType w:val="multilevel"/>
    <w:tmpl w:val="DE587AF2"/>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15:restartNumberingAfterBreak="0">
    <w:nsid w:val="515C7433"/>
    <w:multiLevelType w:val="multilevel"/>
    <w:tmpl w:val="0EE4B270"/>
    <w:lvl w:ilvl="0">
      <w:start w:val="1"/>
      <w:numFmt w:val="decimal"/>
      <w:lvlText w:val="%1."/>
      <w:lvlJc w:val="left"/>
      <w:pPr>
        <w:ind w:left="720" w:hanging="360"/>
      </w:pPr>
      <w:rPr>
        <w:rFonts w:ascii="Inter" w:hAnsi="Inter"/>
        <w:sz w:val="21"/>
        <w:szCs w:val="21"/>
      </w:rPr>
    </w:lvl>
    <w:lvl w:ilvl="1">
      <w:start w:val="1"/>
      <w:numFmt w:val="lowerLetter"/>
      <w:lvlText w:val="%2)"/>
      <w:lvlJc w:val="left"/>
      <w:pPr>
        <w:ind w:left="1785" w:hanging="70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DEB4DCA"/>
    <w:multiLevelType w:val="multilevel"/>
    <w:tmpl w:val="178E07CE"/>
    <w:lvl w:ilvl="0">
      <w:start w:val="1"/>
      <w:numFmt w:val="decimal"/>
      <w:lvlText w:val="%1."/>
      <w:lvlJc w:val="left"/>
      <w:pPr>
        <w:ind w:left="360" w:hanging="360"/>
      </w:pPr>
      <w:rPr>
        <w:rFonts w:ascii="Inter" w:hAnsi="Inter"/>
        <w:sz w:val="21"/>
        <w:szCs w:val="21"/>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644"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5E2A4AE1"/>
    <w:multiLevelType w:val="multilevel"/>
    <w:tmpl w:val="B9E87754"/>
    <w:lvl w:ilvl="0">
      <w:start w:val="1"/>
      <w:numFmt w:val="lowerLetter"/>
      <w:lvlText w:val="%1)"/>
      <w:lvlJc w:val="left"/>
      <w:pPr>
        <w:ind w:left="360" w:hanging="360"/>
      </w:pPr>
      <w:rPr>
        <w:bCs/>
        <w:strike w:val="0"/>
        <w:dstrike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656406E5"/>
    <w:multiLevelType w:val="multilevel"/>
    <w:tmpl w:val="7D6E85E8"/>
    <w:lvl w:ilvl="0">
      <w:start w:val="1"/>
      <w:numFmt w:val="lowerLetter"/>
      <w:lvlText w:val="%1)"/>
      <w:lvlJc w:val="left"/>
      <w:pPr>
        <w:ind w:left="1440" w:hanging="360"/>
      </w:pPr>
      <w:rPr>
        <w:rFonts w:ascii="Inter" w:hAnsi="Inter"/>
        <w:sz w:val="21"/>
        <w:szCs w:val="21"/>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2" w15:restartNumberingAfterBreak="0">
    <w:nsid w:val="688E6DA2"/>
    <w:multiLevelType w:val="multilevel"/>
    <w:tmpl w:val="60F85F60"/>
    <w:lvl w:ilvl="0">
      <w:start w:val="1"/>
      <w:numFmt w:val="lowerLetter"/>
      <w:lvlText w:val="%1)"/>
      <w:lvlJc w:val="left"/>
      <w:pPr>
        <w:ind w:left="720" w:hanging="360"/>
      </w:pPr>
    </w:lvl>
    <w:lvl w:ilvl="1">
      <w:start w:val="1"/>
      <w:numFmt w:val="lowerLetter"/>
      <w:lvlText w:val="%2)"/>
      <w:lvlJc w:val="left"/>
      <w:pPr>
        <w:ind w:left="1146"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BDD4373"/>
    <w:multiLevelType w:val="multilevel"/>
    <w:tmpl w:val="8C82CCEE"/>
    <w:lvl w:ilvl="0">
      <w:start w:val="1"/>
      <w:numFmt w:val="decimal"/>
      <w:lvlText w:val="%1."/>
      <w:lvlJc w:val="left"/>
      <w:pPr>
        <w:ind w:left="360" w:hanging="360"/>
      </w:pPr>
      <w:rPr>
        <w:rFonts w:ascii="Inter" w:eastAsia="Times New Roman" w:hAnsi="Inter" w:cs="Times New Roman"/>
        <w:bCs/>
        <w:strike w:val="0"/>
        <w:dstrike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73427004"/>
    <w:multiLevelType w:val="multilevel"/>
    <w:tmpl w:val="0DC8F868"/>
    <w:styleLink w:val="LFO6"/>
    <w:lvl w:ilvl="0">
      <w:start w:val="1"/>
      <w:numFmt w:val="upperRoman"/>
      <w:pStyle w:val="F4-Zarka1"/>
      <w:suff w:val="nothing"/>
      <w:lvlText w:val="Článok %1."/>
      <w:lvlJc w:val="left"/>
      <w:pPr>
        <w:ind w:left="5954" w:firstLine="0"/>
      </w:pPr>
      <w:rPr>
        <w:rFonts w:ascii="Arial Narrow" w:hAnsi="Arial Narrow"/>
        <w:b/>
        <w:i w:val="0"/>
        <w:sz w:val="22"/>
        <w:szCs w:val="22"/>
      </w:rPr>
    </w:lvl>
    <w:lvl w:ilvl="1">
      <w:start w:val="1"/>
      <w:numFmt w:val="decimal"/>
      <w:lvlText w:val="%2."/>
      <w:lvlJc w:val="left"/>
      <w:pPr>
        <w:ind w:left="567" w:hanging="567"/>
      </w:pPr>
      <w:rPr>
        <w:rFonts w:ascii="Times New Roman" w:hAnsi="Times New Roman" w:cs="Times New Roman"/>
        <w:sz w:val="24"/>
        <w:szCs w:val="24"/>
      </w:rPr>
    </w:lvl>
    <w:lvl w:ilvl="2">
      <w:start w:val="1"/>
      <w:numFmt w:val="lowerLetter"/>
      <w:lvlText w:val="%3)"/>
      <w:lvlJc w:val="left"/>
      <w:pPr>
        <w:ind w:left="720" w:hanging="432"/>
      </w:pPr>
    </w:lvl>
    <w:lvl w:ilvl="3">
      <w:start w:val="1"/>
      <w:numFmt w:val="decimal"/>
      <w:lvlText w:val="%1.%2.%3.%4"/>
      <w:lvlJc w:val="right"/>
      <w:pPr>
        <w:ind w:left="907" w:hanging="113"/>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15:restartNumberingAfterBreak="0">
    <w:nsid w:val="73612900"/>
    <w:multiLevelType w:val="multilevel"/>
    <w:tmpl w:val="255C913C"/>
    <w:lvl w:ilvl="0">
      <w:start w:val="1"/>
      <w:numFmt w:val="decimal"/>
      <w:lvlText w:val="%1."/>
      <w:lvlJc w:val="left"/>
      <w:pPr>
        <w:ind w:left="36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60F676D"/>
    <w:multiLevelType w:val="multilevel"/>
    <w:tmpl w:val="2012AEFA"/>
    <w:lvl w:ilvl="0">
      <w:start w:val="1"/>
      <w:numFmt w:val="decimal"/>
      <w:lvlText w:val="%1."/>
      <w:lvlJc w:val="left"/>
      <w:pPr>
        <w:ind w:left="720" w:hanging="360"/>
      </w:pPr>
      <w:rPr>
        <w:rFonts w:ascii="Inter" w:hAnsi="Inter"/>
        <w:sz w:val="21"/>
        <w:szCs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26523125">
    <w:abstractNumId w:val="7"/>
  </w:num>
  <w:num w:numId="2" w16cid:durableId="2110850490">
    <w:abstractNumId w:val="3"/>
  </w:num>
  <w:num w:numId="3" w16cid:durableId="738862726">
    <w:abstractNumId w:val="25"/>
  </w:num>
  <w:num w:numId="4" w16cid:durableId="2140217319">
    <w:abstractNumId w:val="16"/>
  </w:num>
  <w:num w:numId="5" w16cid:durableId="894003066">
    <w:abstractNumId w:val="5"/>
  </w:num>
  <w:num w:numId="6" w16cid:durableId="1153368945">
    <w:abstractNumId w:val="12"/>
  </w:num>
  <w:num w:numId="7" w16cid:durableId="436339980">
    <w:abstractNumId w:val="24"/>
  </w:num>
  <w:num w:numId="8" w16cid:durableId="160118641">
    <w:abstractNumId w:val="2"/>
  </w:num>
  <w:num w:numId="9" w16cid:durableId="1705715556">
    <w:abstractNumId w:val="8"/>
  </w:num>
  <w:num w:numId="10" w16cid:durableId="1838690944">
    <w:abstractNumId w:val="18"/>
  </w:num>
  <w:num w:numId="11" w16cid:durableId="1356735488">
    <w:abstractNumId w:val="22"/>
  </w:num>
  <w:num w:numId="12" w16cid:durableId="1872759363">
    <w:abstractNumId w:val="26"/>
  </w:num>
  <w:num w:numId="13" w16cid:durableId="1715545544">
    <w:abstractNumId w:val="4"/>
  </w:num>
  <w:num w:numId="14" w16cid:durableId="1927348884">
    <w:abstractNumId w:val="17"/>
  </w:num>
  <w:num w:numId="15" w16cid:durableId="226496466">
    <w:abstractNumId w:val="14"/>
  </w:num>
  <w:num w:numId="16" w16cid:durableId="1762025025">
    <w:abstractNumId w:val="9"/>
  </w:num>
  <w:num w:numId="17" w16cid:durableId="641546919">
    <w:abstractNumId w:val="0"/>
  </w:num>
  <w:num w:numId="18" w16cid:durableId="349069447">
    <w:abstractNumId w:val="1"/>
  </w:num>
  <w:num w:numId="19" w16cid:durableId="408037638">
    <w:abstractNumId w:val="23"/>
  </w:num>
  <w:num w:numId="20" w16cid:durableId="1931890038">
    <w:abstractNumId w:val="20"/>
  </w:num>
  <w:num w:numId="21" w16cid:durableId="1273056293">
    <w:abstractNumId w:val="21"/>
  </w:num>
  <w:num w:numId="22" w16cid:durableId="2095783195">
    <w:abstractNumId w:val="19"/>
  </w:num>
  <w:num w:numId="23" w16cid:durableId="1696614357">
    <w:abstractNumId w:val="10"/>
  </w:num>
  <w:num w:numId="24" w16cid:durableId="1002438834">
    <w:abstractNumId w:val="13"/>
  </w:num>
  <w:num w:numId="25" w16cid:durableId="1842617835">
    <w:abstractNumId w:val="11"/>
  </w:num>
  <w:num w:numId="26" w16cid:durableId="1064521096">
    <w:abstractNumId w:val="15"/>
  </w:num>
  <w:num w:numId="27" w16cid:durableId="295599132">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revová Adriana, Ing">
    <w15:presenceInfo w15:providerId="AD" w15:userId="S::adriana.drevova@bratislava.sk::5e387970-4dff-4d42-8713-515038f2e5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518C"/>
    <w:rsid w:val="00012A6F"/>
    <w:rsid w:val="000418DA"/>
    <w:rsid w:val="00044B72"/>
    <w:rsid w:val="000A6C01"/>
    <w:rsid w:val="000B3D6E"/>
    <w:rsid w:val="00177FAD"/>
    <w:rsid w:val="001E445C"/>
    <w:rsid w:val="0028673B"/>
    <w:rsid w:val="002C5E49"/>
    <w:rsid w:val="00310CC2"/>
    <w:rsid w:val="00317F28"/>
    <w:rsid w:val="003503AD"/>
    <w:rsid w:val="003640EF"/>
    <w:rsid w:val="00376855"/>
    <w:rsid w:val="00454A1B"/>
    <w:rsid w:val="004558ED"/>
    <w:rsid w:val="004F3AA8"/>
    <w:rsid w:val="00500FE2"/>
    <w:rsid w:val="00563403"/>
    <w:rsid w:val="005E1B13"/>
    <w:rsid w:val="00630D56"/>
    <w:rsid w:val="00630F4C"/>
    <w:rsid w:val="006B51A4"/>
    <w:rsid w:val="007902C6"/>
    <w:rsid w:val="007C3D50"/>
    <w:rsid w:val="00854F4D"/>
    <w:rsid w:val="008614A4"/>
    <w:rsid w:val="00A2518C"/>
    <w:rsid w:val="00A91F1F"/>
    <w:rsid w:val="00AF631D"/>
    <w:rsid w:val="00B15772"/>
    <w:rsid w:val="00B16B7F"/>
    <w:rsid w:val="00B54245"/>
    <w:rsid w:val="00BB4C26"/>
    <w:rsid w:val="00BC071B"/>
    <w:rsid w:val="00C054E7"/>
    <w:rsid w:val="00C972C6"/>
    <w:rsid w:val="00CF4C0E"/>
    <w:rsid w:val="00D233D4"/>
    <w:rsid w:val="00E1154A"/>
    <w:rsid w:val="00E765A4"/>
    <w:rsid w:val="00EB4A0C"/>
    <w:rsid w:val="00ED5910"/>
    <w:rsid w:val="00ED7B1C"/>
    <w:rsid w:val="00F03D8A"/>
    <w:rsid w:val="00F7338C"/>
    <w:rsid w:val="00F91DB8"/>
    <w:rsid w:val="00FD71F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1761E2"/>
  <w15:chartTrackingRefBased/>
  <w15:docId w15:val="{CD5933A1-3B7B-49E4-9AAC-CB9B137AF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k-SK"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2518C"/>
    <w:pPr>
      <w:autoSpaceDN w:val="0"/>
      <w:spacing w:line="249" w:lineRule="auto"/>
      <w:textAlignment w:val="baseline"/>
    </w:pPr>
    <w:rPr>
      <w:rFonts w:ascii="Calibri" w:eastAsia="Calibri" w:hAnsi="Calibri" w:cs="Times New Roman"/>
      <w:kern w:val="3"/>
      <w:sz w:val="22"/>
      <w:szCs w:val="22"/>
      <w14:ligatures w14:val="none"/>
    </w:rPr>
  </w:style>
  <w:style w:type="paragraph" w:styleId="Nadpis1">
    <w:name w:val="heading 1"/>
    <w:basedOn w:val="Normlny"/>
    <w:next w:val="Normlny"/>
    <w:link w:val="Nadpis1Char"/>
    <w:uiPriority w:val="9"/>
    <w:qFormat/>
    <w:rsid w:val="00A25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y"/>
    <w:next w:val="Normlny"/>
    <w:link w:val="Nadpis2Char"/>
    <w:uiPriority w:val="9"/>
    <w:semiHidden/>
    <w:unhideWhenUsed/>
    <w:qFormat/>
    <w:rsid w:val="00A25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y"/>
    <w:next w:val="Normlny"/>
    <w:link w:val="Nadpis3Char"/>
    <w:uiPriority w:val="9"/>
    <w:semiHidden/>
    <w:unhideWhenUsed/>
    <w:qFormat/>
    <w:rsid w:val="00A2518C"/>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y"/>
    <w:next w:val="Normlny"/>
    <w:link w:val="Nadpis4Char"/>
    <w:uiPriority w:val="9"/>
    <w:semiHidden/>
    <w:unhideWhenUsed/>
    <w:qFormat/>
    <w:rsid w:val="00A2518C"/>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y"/>
    <w:next w:val="Normlny"/>
    <w:link w:val="Nadpis5Char"/>
    <w:uiPriority w:val="9"/>
    <w:semiHidden/>
    <w:unhideWhenUsed/>
    <w:qFormat/>
    <w:rsid w:val="00A2518C"/>
    <w:pPr>
      <w:keepNext/>
      <w:keepLines/>
      <w:spacing w:before="80" w:after="40"/>
      <w:outlineLvl w:val="4"/>
    </w:pPr>
    <w:rPr>
      <w:rFonts w:eastAsiaTheme="majorEastAsia" w:cstheme="majorBidi"/>
      <w:color w:val="0F4761" w:themeColor="accent1" w:themeShade="BF"/>
    </w:rPr>
  </w:style>
  <w:style w:type="paragraph" w:styleId="Nadpis6">
    <w:name w:val="heading 6"/>
    <w:basedOn w:val="Normlny"/>
    <w:next w:val="Normlny"/>
    <w:link w:val="Nadpis6Char"/>
    <w:uiPriority w:val="9"/>
    <w:semiHidden/>
    <w:unhideWhenUsed/>
    <w:qFormat/>
    <w:rsid w:val="00A2518C"/>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y"/>
    <w:next w:val="Normlny"/>
    <w:link w:val="Nadpis7Char"/>
    <w:uiPriority w:val="9"/>
    <w:semiHidden/>
    <w:unhideWhenUsed/>
    <w:qFormat/>
    <w:rsid w:val="00A2518C"/>
    <w:pPr>
      <w:keepNext/>
      <w:keepLines/>
      <w:spacing w:before="40" w:after="0"/>
      <w:outlineLvl w:val="6"/>
    </w:pPr>
    <w:rPr>
      <w:rFonts w:eastAsiaTheme="majorEastAsia" w:cstheme="majorBidi"/>
      <w:color w:val="595959" w:themeColor="text1" w:themeTint="A6"/>
    </w:rPr>
  </w:style>
  <w:style w:type="paragraph" w:styleId="Nadpis8">
    <w:name w:val="heading 8"/>
    <w:basedOn w:val="Normlny"/>
    <w:next w:val="Normlny"/>
    <w:link w:val="Nadpis8Char"/>
    <w:uiPriority w:val="9"/>
    <w:semiHidden/>
    <w:unhideWhenUsed/>
    <w:qFormat/>
    <w:rsid w:val="00A2518C"/>
    <w:pPr>
      <w:keepNext/>
      <w:keepLines/>
      <w:spacing w:after="0"/>
      <w:outlineLvl w:val="7"/>
    </w:pPr>
    <w:rPr>
      <w:rFonts w:eastAsiaTheme="majorEastAsia" w:cstheme="majorBidi"/>
      <w:i/>
      <w:iCs/>
      <w:color w:val="272727" w:themeColor="text1" w:themeTint="D8"/>
    </w:rPr>
  </w:style>
  <w:style w:type="paragraph" w:styleId="Nadpis9">
    <w:name w:val="heading 9"/>
    <w:basedOn w:val="Normlny"/>
    <w:next w:val="Normlny"/>
    <w:link w:val="Nadpis9Char"/>
    <w:uiPriority w:val="9"/>
    <w:semiHidden/>
    <w:unhideWhenUsed/>
    <w:qFormat/>
    <w:rsid w:val="00A2518C"/>
    <w:pPr>
      <w:keepNext/>
      <w:keepLines/>
      <w:spacing w:after="0"/>
      <w:outlineLvl w:val="8"/>
    </w:pPr>
    <w:rPr>
      <w:rFonts w:eastAsiaTheme="majorEastAsia"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A2518C"/>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uiPriority w:val="9"/>
    <w:semiHidden/>
    <w:rsid w:val="00A2518C"/>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uiPriority w:val="9"/>
    <w:semiHidden/>
    <w:rsid w:val="00A2518C"/>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A2518C"/>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A2518C"/>
    <w:rPr>
      <w:rFonts w:eastAsiaTheme="majorEastAsia" w:cstheme="majorBidi"/>
      <w:color w:val="0F4761" w:themeColor="accent1" w:themeShade="BF"/>
    </w:rPr>
  </w:style>
  <w:style w:type="character" w:customStyle="1" w:styleId="Nadpis6Char">
    <w:name w:val="Nadpis 6 Char"/>
    <w:basedOn w:val="Predvolenpsmoodseku"/>
    <w:link w:val="Nadpis6"/>
    <w:uiPriority w:val="9"/>
    <w:semiHidden/>
    <w:rsid w:val="00A2518C"/>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A2518C"/>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A2518C"/>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A2518C"/>
    <w:rPr>
      <w:rFonts w:eastAsiaTheme="majorEastAsia" w:cstheme="majorBidi"/>
      <w:color w:val="272727" w:themeColor="text1" w:themeTint="D8"/>
    </w:rPr>
  </w:style>
  <w:style w:type="paragraph" w:styleId="Nzov">
    <w:name w:val="Title"/>
    <w:basedOn w:val="Normlny"/>
    <w:next w:val="Normlny"/>
    <w:link w:val="NzovChar"/>
    <w:uiPriority w:val="10"/>
    <w:qFormat/>
    <w:rsid w:val="00A25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A2518C"/>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A2518C"/>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A2518C"/>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A2518C"/>
    <w:pPr>
      <w:spacing w:before="160"/>
      <w:jc w:val="center"/>
    </w:pPr>
    <w:rPr>
      <w:i/>
      <w:iCs/>
      <w:color w:val="404040" w:themeColor="text1" w:themeTint="BF"/>
    </w:rPr>
  </w:style>
  <w:style w:type="character" w:customStyle="1" w:styleId="CitciaChar">
    <w:name w:val="Citácia Char"/>
    <w:basedOn w:val="Predvolenpsmoodseku"/>
    <w:link w:val="Citcia"/>
    <w:uiPriority w:val="29"/>
    <w:rsid w:val="00A2518C"/>
    <w:rPr>
      <w:i/>
      <w:iCs/>
      <w:color w:val="404040" w:themeColor="text1" w:themeTint="BF"/>
    </w:rPr>
  </w:style>
  <w:style w:type="paragraph" w:styleId="Odsekzoznamu">
    <w:name w:val="List Paragraph"/>
    <w:aliases w:val="body,Odsek zoznamu2,Odrážky,Odstavec se seznamem1,Odsek,Bullet Number,lp1,lp11,List Paragraph11,Use Case List Paragraph,Bullet 1,List Paragraph1,Nad,Odstavec cíl se seznamem,Odstavec_muj,Bullet List,FooterText,numbered,Paragraphe de liste"/>
    <w:basedOn w:val="Normlny"/>
    <w:uiPriority w:val="34"/>
    <w:qFormat/>
    <w:rsid w:val="00A2518C"/>
    <w:pPr>
      <w:ind w:left="720"/>
      <w:contextualSpacing/>
    </w:pPr>
  </w:style>
  <w:style w:type="character" w:styleId="Intenzvnezvraznenie">
    <w:name w:val="Intense Emphasis"/>
    <w:basedOn w:val="Predvolenpsmoodseku"/>
    <w:uiPriority w:val="21"/>
    <w:qFormat/>
    <w:rsid w:val="00A2518C"/>
    <w:rPr>
      <w:i/>
      <w:iCs/>
      <w:color w:val="0F4761" w:themeColor="accent1" w:themeShade="BF"/>
    </w:rPr>
  </w:style>
  <w:style w:type="paragraph" w:styleId="Zvraznencitcia">
    <w:name w:val="Intense Quote"/>
    <w:basedOn w:val="Normlny"/>
    <w:next w:val="Normlny"/>
    <w:link w:val="ZvraznencitciaChar"/>
    <w:uiPriority w:val="30"/>
    <w:qFormat/>
    <w:rsid w:val="00A25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ZvraznencitciaChar">
    <w:name w:val="Zvýraznená citácia Char"/>
    <w:basedOn w:val="Predvolenpsmoodseku"/>
    <w:link w:val="Zvraznencitcia"/>
    <w:uiPriority w:val="30"/>
    <w:rsid w:val="00A2518C"/>
    <w:rPr>
      <w:i/>
      <w:iCs/>
      <w:color w:val="0F4761" w:themeColor="accent1" w:themeShade="BF"/>
    </w:rPr>
  </w:style>
  <w:style w:type="character" w:styleId="Zvraznenodkaz">
    <w:name w:val="Intense Reference"/>
    <w:basedOn w:val="Predvolenpsmoodseku"/>
    <w:uiPriority w:val="32"/>
    <w:qFormat/>
    <w:rsid w:val="00A2518C"/>
    <w:rPr>
      <w:b/>
      <w:bCs/>
      <w:smallCaps/>
      <w:color w:val="0F4761" w:themeColor="accent1" w:themeShade="BF"/>
      <w:spacing w:val="5"/>
    </w:rPr>
  </w:style>
  <w:style w:type="paragraph" w:customStyle="1" w:styleId="Normlny1">
    <w:name w:val="Normálny1"/>
    <w:rsid w:val="00A2518C"/>
    <w:pPr>
      <w:widowControl w:val="0"/>
      <w:suppressAutoHyphens/>
      <w:autoSpaceDN w:val="0"/>
      <w:spacing w:after="0" w:line="240" w:lineRule="auto"/>
      <w:textAlignment w:val="baseline"/>
    </w:pPr>
    <w:rPr>
      <w:rFonts w:ascii="Times New Roman" w:eastAsia="SimSun" w:hAnsi="Times New Roman" w:cs="Lucida Sans"/>
      <w:kern w:val="3"/>
      <w:lang w:eastAsia="hi-IN" w:bidi="hi-IN"/>
      <w14:ligatures w14:val="none"/>
    </w:rPr>
  </w:style>
  <w:style w:type="character" w:customStyle="1" w:styleId="Predvolenpsmoodseku1">
    <w:name w:val="Predvolené písmo odseku1"/>
    <w:rsid w:val="00A2518C"/>
  </w:style>
  <w:style w:type="character" w:customStyle="1" w:styleId="h1a">
    <w:name w:val="h1a"/>
    <w:rsid w:val="00A2518C"/>
  </w:style>
  <w:style w:type="paragraph" w:customStyle="1" w:styleId="Default">
    <w:name w:val="Default"/>
    <w:rsid w:val="00A2518C"/>
    <w:pPr>
      <w:suppressAutoHyphens/>
      <w:autoSpaceDN w:val="0"/>
      <w:spacing w:after="0" w:line="100" w:lineRule="atLeast"/>
      <w:textAlignment w:val="baseline"/>
    </w:pPr>
    <w:rPr>
      <w:rFonts w:ascii="Times New Roman" w:eastAsia="Times New Roman" w:hAnsi="Times New Roman" w:cs="Times New Roman"/>
      <w:color w:val="000000"/>
      <w:kern w:val="0"/>
      <w:lang w:eastAsia="hi-IN" w:bidi="hi-IN"/>
      <w14:ligatures w14:val="none"/>
    </w:rPr>
  </w:style>
  <w:style w:type="character" w:customStyle="1" w:styleId="Odkaznakomentr1">
    <w:name w:val="Odkaz na komentár1"/>
    <w:rsid w:val="00A2518C"/>
    <w:rPr>
      <w:sz w:val="16"/>
      <w:szCs w:val="16"/>
    </w:rPr>
  </w:style>
  <w:style w:type="paragraph" w:customStyle="1" w:styleId="F3-Odsek">
    <w:name w:val="F3-Odsek"/>
    <w:basedOn w:val="Normlny"/>
    <w:rsid w:val="00A2518C"/>
    <w:pPr>
      <w:suppressAutoHyphens/>
      <w:spacing w:before="240" w:after="0" w:line="240" w:lineRule="auto"/>
      <w:jc w:val="both"/>
    </w:pPr>
    <w:rPr>
      <w:rFonts w:ascii="Times New Roman" w:eastAsia="Times New Roman" w:hAnsi="Times New Roman"/>
      <w:kern w:val="0"/>
      <w:sz w:val="24"/>
      <w:szCs w:val="24"/>
      <w:lang w:eastAsia="sk-SK"/>
    </w:rPr>
  </w:style>
  <w:style w:type="paragraph" w:customStyle="1" w:styleId="F4-Zarka1">
    <w:name w:val="F4-Zarážka1"/>
    <w:basedOn w:val="Normlny1"/>
    <w:rsid w:val="00A2518C"/>
    <w:pPr>
      <w:widowControl/>
      <w:numPr>
        <w:numId w:val="7"/>
      </w:numPr>
      <w:spacing w:before="120"/>
      <w:jc w:val="both"/>
    </w:pPr>
    <w:rPr>
      <w:rFonts w:eastAsia="Times New Roman" w:cs="Times New Roman"/>
      <w:kern w:val="0"/>
      <w:lang w:eastAsia="sk-SK" w:bidi="ar-SA"/>
    </w:rPr>
  </w:style>
  <w:style w:type="paragraph" w:customStyle="1" w:styleId="Odsekzoznamu1">
    <w:name w:val="Odsek zoznamu1"/>
    <w:basedOn w:val="Normlny1"/>
    <w:rsid w:val="00A2518C"/>
    <w:pPr>
      <w:ind w:left="720"/>
    </w:pPr>
    <w:rPr>
      <w:rFonts w:cs="Mangal"/>
      <w:szCs w:val="21"/>
    </w:rPr>
  </w:style>
  <w:style w:type="paragraph" w:customStyle="1" w:styleId="Pta1">
    <w:name w:val="Päta1"/>
    <w:basedOn w:val="Normlny1"/>
    <w:rsid w:val="00A2518C"/>
    <w:pPr>
      <w:tabs>
        <w:tab w:val="center" w:pos="4536"/>
        <w:tab w:val="right" w:pos="9072"/>
      </w:tabs>
    </w:pPr>
    <w:rPr>
      <w:rFonts w:cs="Mangal"/>
      <w:szCs w:val="21"/>
    </w:rPr>
  </w:style>
  <w:style w:type="numbering" w:customStyle="1" w:styleId="LFO6">
    <w:name w:val="LFO6"/>
    <w:basedOn w:val="Bezzoznamu"/>
    <w:rsid w:val="00A2518C"/>
    <w:pPr>
      <w:numPr>
        <w:numId w:val="7"/>
      </w:numPr>
    </w:pPr>
  </w:style>
  <w:style w:type="paragraph" w:styleId="Hlavika">
    <w:name w:val="header"/>
    <w:basedOn w:val="Normlny"/>
    <w:link w:val="HlavikaChar1"/>
    <w:unhideWhenUsed/>
    <w:rsid w:val="00A2518C"/>
    <w:pPr>
      <w:tabs>
        <w:tab w:val="center" w:pos="4680"/>
        <w:tab w:val="right" w:pos="9360"/>
      </w:tabs>
      <w:spacing w:after="0" w:line="240" w:lineRule="auto"/>
    </w:pPr>
  </w:style>
  <w:style w:type="character" w:customStyle="1" w:styleId="HlavikaChar">
    <w:name w:val="Hlavička Char"/>
    <w:basedOn w:val="Predvolenpsmoodseku"/>
    <w:uiPriority w:val="99"/>
    <w:semiHidden/>
    <w:rsid w:val="00A2518C"/>
    <w:rPr>
      <w:rFonts w:ascii="Calibri" w:eastAsia="Calibri" w:hAnsi="Calibri" w:cs="Times New Roman"/>
      <w:kern w:val="3"/>
      <w:sz w:val="22"/>
      <w:szCs w:val="22"/>
      <w14:ligatures w14:val="none"/>
    </w:rPr>
  </w:style>
  <w:style w:type="character" w:customStyle="1" w:styleId="HlavikaChar1">
    <w:name w:val="Hlavička Char1"/>
    <w:basedOn w:val="Predvolenpsmoodseku"/>
    <w:link w:val="Hlavika"/>
    <w:rsid w:val="00A2518C"/>
    <w:rPr>
      <w:rFonts w:ascii="Calibri" w:eastAsia="Calibri" w:hAnsi="Calibri" w:cs="Times New Roman"/>
      <w:kern w:val="3"/>
      <w:sz w:val="22"/>
      <w:szCs w:val="22"/>
      <w14:ligatures w14:val="none"/>
    </w:rPr>
  </w:style>
  <w:style w:type="paragraph" w:styleId="Pta">
    <w:name w:val="footer"/>
    <w:basedOn w:val="Normlny"/>
    <w:link w:val="PtaChar1"/>
    <w:uiPriority w:val="99"/>
    <w:unhideWhenUsed/>
    <w:rsid w:val="00A2518C"/>
    <w:pPr>
      <w:tabs>
        <w:tab w:val="center" w:pos="4680"/>
        <w:tab w:val="right" w:pos="9360"/>
      </w:tabs>
      <w:spacing w:after="0" w:line="240" w:lineRule="auto"/>
    </w:pPr>
  </w:style>
  <w:style w:type="character" w:customStyle="1" w:styleId="PtaChar">
    <w:name w:val="Päta Char"/>
    <w:basedOn w:val="Predvolenpsmoodseku"/>
    <w:uiPriority w:val="99"/>
    <w:semiHidden/>
    <w:rsid w:val="00A2518C"/>
    <w:rPr>
      <w:rFonts w:ascii="Calibri" w:eastAsia="Calibri" w:hAnsi="Calibri" w:cs="Times New Roman"/>
      <w:kern w:val="3"/>
      <w:sz w:val="22"/>
      <w:szCs w:val="22"/>
      <w14:ligatures w14:val="none"/>
    </w:rPr>
  </w:style>
  <w:style w:type="character" w:customStyle="1" w:styleId="PtaChar1">
    <w:name w:val="Päta Char1"/>
    <w:basedOn w:val="Predvolenpsmoodseku"/>
    <w:link w:val="Pta"/>
    <w:uiPriority w:val="99"/>
    <w:rsid w:val="00A2518C"/>
    <w:rPr>
      <w:rFonts w:ascii="Calibri" w:eastAsia="Calibri" w:hAnsi="Calibri" w:cs="Times New Roman"/>
      <w:kern w:val="3"/>
      <w:sz w:val="22"/>
      <w:szCs w:val="22"/>
      <w14:ligatures w14:val="none"/>
    </w:rPr>
  </w:style>
  <w:style w:type="character" w:styleId="Hypertextovprepojenie">
    <w:name w:val="Hyperlink"/>
    <w:basedOn w:val="Predvolenpsmoodseku"/>
    <w:uiPriority w:val="99"/>
    <w:unhideWhenUsed/>
    <w:rsid w:val="00A2518C"/>
    <w:rPr>
      <w:color w:val="467886" w:themeColor="hyperlink"/>
      <w:u w:val="single"/>
    </w:rPr>
  </w:style>
  <w:style w:type="paragraph" w:styleId="Textkomentra">
    <w:name w:val="annotation text"/>
    <w:basedOn w:val="Normlny"/>
    <w:link w:val="TextkomentraChar"/>
    <w:uiPriority w:val="99"/>
    <w:unhideWhenUsed/>
    <w:rsid w:val="00A2518C"/>
    <w:pPr>
      <w:spacing w:line="240" w:lineRule="auto"/>
    </w:pPr>
    <w:rPr>
      <w:sz w:val="20"/>
      <w:szCs w:val="20"/>
    </w:rPr>
  </w:style>
  <w:style w:type="character" w:customStyle="1" w:styleId="TextkomentraChar">
    <w:name w:val="Text komentára Char"/>
    <w:basedOn w:val="Predvolenpsmoodseku"/>
    <w:link w:val="Textkomentra"/>
    <w:uiPriority w:val="99"/>
    <w:rsid w:val="00A2518C"/>
    <w:rPr>
      <w:rFonts w:ascii="Calibri" w:eastAsia="Calibri" w:hAnsi="Calibri" w:cs="Times New Roman"/>
      <w:kern w:val="3"/>
      <w:sz w:val="20"/>
      <w:szCs w:val="20"/>
      <w14:ligatures w14:val="none"/>
    </w:rPr>
  </w:style>
  <w:style w:type="character" w:styleId="Odkaznakomentr">
    <w:name w:val="annotation reference"/>
    <w:basedOn w:val="Predvolenpsmoodseku"/>
    <w:uiPriority w:val="99"/>
    <w:semiHidden/>
    <w:unhideWhenUsed/>
    <w:rsid w:val="00A2518C"/>
    <w:rPr>
      <w:sz w:val="16"/>
      <w:szCs w:val="16"/>
    </w:rPr>
  </w:style>
  <w:style w:type="paragraph" w:styleId="Revzia">
    <w:name w:val="Revision"/>
    <w:hidden/>
    <w:uiPriority w:val="99"/>
    <w:semiHidden/>
    <w:rsid w:val="00F7338C"/>
    <w:pPr>
      <w:spacing w:after="0" w:line="240" w:lineRule="auto"/>
    </w:pPr>
    <w:rPr>
      <w:rFonts w:ascii="Calibri" w:eastAsia="Calibri" w:hAnsi="Calibri" w:cs="Times New Roman"/>
      <w:kern w:val="3"/>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ssr.sk/main/goto.ashx?t=27&amp;p=4438917&amp;f=2" TargetMode="Externa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mailto:jan.vyboh@bratislava.s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efaktura@bratislava.sk" TargetMode="External"/><Relationship Id="rId4" Type="http://schemas.openxmlformats.org/officeDocument/2006/relationships/webSettings" Target="webSettings.xml"/><Relationship Id="rId9" Type="http://schemas.openxmlformats.org/officeDocument/2006/relationships/hyperlink" Target="https://datacube.statistics.sk/" TargetMode="Externa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6340</Words>
  <Characters>36139</Characters>
  <Application>Microsoft Office Word</Application>
  <DocSecurity>4</DocSecurity>
  <Lines>301</Lines>
  <Paragraphs>84</Paragraphs>
  <ScaleCrop>false</ScaleCrop>
  <Company/>
  <LinksUpToDate>false</LinksUpToDate>
  <CharactersWithSpaces>42395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Strnádlová Jana, Mgr.</dc:creator>
  <cp:keywords/>
  <dc:description/>
  <cp:lastModifiedBy>Drevová Adriana, Ing</cp:lastModifiedBy>
  <cp:revision>2</cp:revision>
  <dcterms:created xsi:type="dcterms:W3CDTF">2025-10-31T09:45:00Z</dcterms:created>
  <dcterms:modified xsi:type="dcterms:W3CDTF">2025-10-31T09:45:00Z</dcterms:modified>
</cp:coreProperties>
</file>